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6DC4B" w14:textId="77777777" w:rsidR="00FF5A5B" w:rsidRPr="009044F1" w:rsidRDefault="00FF5A5B" w:rsidP="00FF5A5B">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FBE0FF9" w14:textId="77777777" w:rsidR="00FF5A5B" w:rsidRPr="009044F1" w:rsidRDefault="00FF5A5B" w:rsidP="00FF5A5B">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Pr="009044F1">
        <w:rPr>
          <w:rFonts w:ascii="GHEA Grapalat" w:hAnsi="GHEA Grapalat"/>
          <w:i w:val="0"/>
          <w:sz w:val="24"/>
          <w:szCs w:val="24"/>
        </w:rPr>
        <w:t xml:space="preserve"> </w:t>
      </w:r>
    </w:p>
    <w:p w14:paraId="29779E7F" w14:textId="77777777" w:rsidR="00FF5A5B" w:rsidRPr="009044F1" w:rsidRDefault="00FF5A5B" w:rsidP="00FF5A5B">
      <w:pPr>
        <w:pStyle w:val="BodyTextIndent"/>
        <w:widowControl w:val="0"/>
        <w:spacing w:after="160" w:line="240" w:lineRule="auto"/>
        <w:ind w:firstLine="0"/>
        <w:jc w:val="center"/>
        <w:rPr>
          <w:rFonts w:ascii="GHEA Grapalat" w:hAnsi="GHEA Grapalat"/>
          <w:i w:val="0"/>
          <w:sz w:val="24"/>
          <w:szCs w:val="24"/>
        </w:rPr>
      </w:pPr>
    </w:p>
    <w:p w14:paraId="6D083C36" w14:textId="2E817596" w:rsidR="00FF5A5B" w:rsidRPr="009044F1" w:rsidRDefault="00FF5A5B" w:rsidP="00FF5A5B">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Pr>
          <w:rFonts w:ascii="GHEA Grapalat" w:hAnsi="GHEA Grapalat"/>
          <w:i w:val="0"/>
          <w:sz w:val="24"/>
          <w:szCs w:val="24"/>
        </w:rPr>
        <w:t>26</w:t>
      </w:r>
      <w:r w:rsidRPr="009044F1">
        <w:rPr>
          <w:rFonts w:ascii="GHEA Grapalat" w:hAnsi="GHEA Grapalat"/>
          <w:i w:val="0"/>
          <w:sz w:val="24"/>
          <w:szCs w:val="24"/>
        </w:rPr>
        <w:t>" "</w:t>
      </w:r>
      <w:r>
        <w:rPr>
          <w:rFonts w:ascii="GHEA Grapalat" w:hAnsi="GHEA Grapalat"/>
          <w:i w:val="0"/>
          <w:sz w:val="24"/>
          <w:szCs w:val="24"/>
        </w:rPr>
        <w:t>ноября</w:t>
      </w:r>
      <w:r w:rsidRPr="009044F1">
        <w:rPr>
          <w:rFonts w:ascii="GHEA Grapalat" w:hAnsi="GHEA Grapalat"/>
          <w:i w:val="0"/>
          <w:sz w:val="24"/>
          <w:szCs w:val="24"/>
        </w:rPr>
        <w:t>" 20</w:t>
      </w:r>
      <w:r>
        <w:rPr>
          <w:rFonts w:ascii="GHEA Grapalat" w:hAnsi="GHEA Grapalat"/>
          <w:i w:val="0"/>
          <w:sz w:val="24"/>
          <w:szCs w:val="24"/>
        </w:rPr>
        <w:t xml:space="preserve">25 </w:t>
      </w:r>
      <w:r w:rsidRPr="009044F1">
        <w:rPr>
          <w:rFonts w:ascii="GHEA Grapalat" w:hAnsi="GHEA Grapalat"/>
          <w:i w:val="0"/>
          <w:sz w:val="24"/>
          <w:szCs w:val="24"/>
        </w:rPr>
        <w:t>года "</w:t>
      </w:r>
      <w:r>
        <w:rPr>
          <w:rFonts w:ascii="GHEA Grapalat" w:hAnsi="GHEA Grapalat"/>
          <w:i w:val="0"/>
          <w:sz w:val="24"/>
          <w:szCs w:val="24"/>
        </w:rPr>
        <w:t>1</w:t>
      </w:r>
      <w:r w:rsidRPr="009044F1">
        <w:rPr>
          <w:rFonts w:ascii="GHEA Grapalat" w:hAnsi="GHEA Grapalat"/>
          <w:i w:val="0"/>
          <w:sz w:val="24"/>
          <w:szCs w:val="24"/>
        </w:rPr>
        <w:t xml:space="preserve">" </w:t>
      </w:r>
    </w:p>
    <w:p w14:paraId="6FFAC7CB" w14:textId="65509BDD" w:rsidR="00FF5A5B" w:rsidRPr="00D52BA5" w:rsidRDefault="00FF5A5B" w:rsidP="00FF5A5B">
      <w:pPr>
        <w:pStyle w:val="BodyTextIndent"/>
        <w:widowControl w:val="0"/>
        <w:spacing w:after="160" w:line="240" w:lineRule="auto"/>
        <w:ind w:firstLine="0"/>
        <w:jc w:val="center"/>
        <w:rPr>
          <w:rFonts w:ascii="GHEA Grapalat" w:hAnsi="GHEA Grapalat"/>
          <w:i w:val="0"/>
          <w:sz w:val="24"/>
          <w:szCs w:val="24"/>
          <w:lang w:val="en-GB"/>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E020F9">
        <w:rPr>
          <w:rFonts w:ascii="GHEA Grapalat" w:hAnsi="GHEA Grapalat"/>
          <w:b/>
          <w:bCs/>
          <w:i w:val="0"/>
          <w:sz w:val="24"/>
          <w:szCs w:val="24"/>
        </w:rPr>
        <w:t>HFF-GH-NPTcDzB -2025/5</w:t>
      </w:r>
    </w:p>
    <w:p w14:paraId="02CFB168" w14:textId="77777777" w:rsidR="00FF5A5B" w:rsidRPr="009044F1" w:rsidRDefault="00FF5A5B" w:rsidP="00FF5A5B">
      <w:pPr>
        <w:pStyle w:val="BodyTextIndent"/>
        <w:widowControl w:val="0"/>
        <w:spacing w:after="160" w:line="240" w:lineRule="auto"/>
        <w:rPr>
          <w:rFonts w:ascii="GHEA Grapalat" w:hAnsi="GHEA Grapalat"/>
          <w:i w:val="0"/>
          <w:sz w:val="24"/>
          <w:szCs w:val="24"/>
        </w:rPr>
      </w:pPr>
    </w:p>
    <w:p w14:paraId="74D5A397" w14:textId="77777777" w:rsidR="00FF5A5B" w:rsidRPr="009044F1" w:rsidRDefault="00FF5A5B" w:rsidP="00FF5A5B">
      <w:pPr>
        <w:pStyle w:val="BodyTextIndent"/>
        <w:widowControl w:val="0"/>
        <w:spacing w:line="276"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AB5994">
        <w:rPr>
          <w:rFonts w:ascii="GHEA Grapalat" w:hAnsi="GHEA Grapalat"/>
          <w:i w:val="0"/>
          <w:sz w:val="24"/>
          <w:szCs w:val="24"/>
        </w:rPr>
        <w:t>Общественная организация "Федерация футбола Армении</w:t>
      </w:r>
      <w:r w:rsidRPr="009044F1">
        <w:rPr>
          <w:rFonts w:ascii="GHEA Grapalat" w:hAnsi="GHEA Grapalat"/>
          <w:i w:val="0"/>
          <w:sz w:val="24"/>
          <w:szCs w:val="24"/>
        </w:rPr>
        <w:t>, находящийся по адресу:</w:t>
      </w:r>
      <w:r w:rsidRPr="00AB5994">
        <w:rPr>
          <w:rFonts w:ascii="GHEA Grapalat" w:hAnsi="GHEA Grapalat"/>
          <w:i w:val="0"/>
          <w:sz w:val="24"/>
          <w:szCs w:val="24"/>
        </w:rPr>
        <w:t xml:space="preserve"> </w:t>
      </w:r>
      <w:r>
        <w:rPr>
          <w:rFonts w:ascii="GHEA Grapalat" w:hAnsi="GHEA Grapalat"/>
          <w:i w:val="0"/>
          <w:sz w:val="24"/>
          <w:szCs w:val="24"/>
        </w:rPr>
        <w:t>г</w:t>
      </w:r>
      <w:r w:rsidRPr="00AB5994">
        <w:rPr>
          <w:rFonts w:ascii="GHEA Grapalat" w:hAnsi="GHEA Grapalat"/>
          <w:i w:val="0"/>
          <w:sz w:val="24"/>
          <w:szCs w:val="24"/>
        </w:rPr>
        <w:t>. Ереван, Ханджяна 27,</w:t>
      </w:r>
      <w:r w:rsidRPr="00AB5994">
        <w:rPr>
          <w:rFonts w:ascii="Sylfaen" w:hAnsi="Sylfaen"/>
          <w:sz w:val="18"/>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42F1DCA2" w14:textId="77777777" w:rsidR="00FF5A5B" w:rsidRDefault="00FF5A5B" w:rsidP="00FF5A5B">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Pr>
          <w:rFonts w:ascii="GHEA Grapalat" w:hAnsi="GHEA Grapalat"/>
          <w:i w:val="0"/>
          <w:spacing w:val="6"/>
          <w:sz w:val="24"/>
          <w:szCs w:val="24"/>
        </w:rPr>
        <w:t>на п</w:t>
      </w:r>
      <w:r w:rsidRPr="00AB5994">
        <w:rPr>
          <w:rFonts w:ascii="GHEA Grapalat" w:hAnsi="GHEA Grapalat"/>
          <w:i w:val="0"/>
          <w:spacing w:val="6"/>
          <w:sz w:val="24"/>
          <w:szCs w:val="24"/>
        </w:rPr>
        <w:t xml:space="preserve">редоставление </w:t>
      </w:r>
      <w:r w:rsidRPr="005D49A0">
        <w:rPr>
          <w:rFonts w:ascii="GHEA Grapalat" w:hAnsi="GHEA Grapalat"/>
          <w:b/>
          <w:i w:val="0"/>
          <w:spacing w:val="6"/>
          <w:sz w:val="24"/>
          <w:szCs w:val="24"/>
        </w:rPr>
        <w:t>Экспертиз</w:t>
      </w:r>
      <w:r>
        <w:rPr>
          <w:rFonts w:ascii="GHEA Grapalat" w:hAnsi="GHEA Grapalat"/>
          <w:b/>
          <w:i w:val="0"/>
          <w:spacing w:val="6"/>
          <w:sz w:val="24"/>
          <w:szCs w:val="24"/>
        </w:rPr>
        <w:t>ы</w:t>
      </w:r>
      <w:r w:rsidRPr="005D49A0">
        <w:rPr>
          <w:rFonts w:ascii="GHEA Grapalat" w:hAnsi="GHEA Grapalat"/>
          <w:b/>
          <w:i w:val="0"/>
          <w:spacing w:val="6"/>
          <w:sz w:val="24"/>
          <w:szCs w:val="24"/>
        </w:rPr>
        <w:t xml:space="preserve"> проектно-сметной документации строительства </w:t>
      </w:r>
      <w:r w:rsidRPr="00FF40E8">
        <w:rPr>
          <w:rFonts w:ascii="GHEA Grapalat" w:hAnsi="GHEA Grapalat"/>
          <w:b/>
          <w:i w:val="0"/>
          <w:spacing w:val="6"/>
          <w:sz w:val="24"/>
          <w:szCs w:val="24"/>
        </w:rPr>
        <w:t>футбольной академии в общине Давташен г. Еревана.РА</w:t>
      </w:r>
      <w:r w:rsidRPr="00FF40E8">
        <w:rPr>
          <w:rFonts w:ascii="GHEA Grapalat" w:hAnsi="GHEA Grapalat"/>
          <w:b/>
          <w:spacing w:val="6"/>
          <w:sz w:val="24"/>
          <w:szCs w:val="24"/>
        </w:rPr>
        <w:t xml:space="preserve"> </w:t>
      </w:r>
      <w:r>
        <w:rPr>
          <w:rFonts w:ascii="GHEA Grapalat" w:hAnsi="GHEA Grapalat"/>
          <w:i w:val="0"/>
          <w:sz w:val="24"/>
          <w:szCs w:val="24"/>
        </w:rPr>
        <w:t>(далее — договор).</w:t>
      </w:r>
    </w:p>
    <w:p w14:paraId="53A9F84F" w14:textId="77777777" w:rsidR="00FF5A5B" w:rsidRPr="009044F1" w:rsidRDefault="00FF5A5B" w:rsidP="00FF5A5B">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3AA7D726" w14:textId="77777777" w:rsidR="00FF5A5B" w:rsidRDefault="00FF5A5B" w:rsidP="00FF5A5B">
      <w:pPr>
        <w:pStyle w:val="BodyTextIndent"/>
        <w:widowControl w:val="0"/>
        <w:spacing w:line="276"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3F5AE96" w14:textId="77777777" w:rsidR="00FF5A5B" w:rsidRPr="003F762C" w:rsidRDefault="00FF5A5B" w:rsidP="00FF5A5B">
      <w:pPr>
        <w:pStyle w:val="BodyTextIndent"/>
        <w:widowControl w:val="0"/>
        <w:spacing w:line="276"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13378BE8" w14:textId="77777777" w:rsidR="00FF5A5B" w:rsidRPr="00D5443D" w:rsidRDefault="00FF5A5B" w:rsidP="00FF5A5B">
      <w:pPr>
        <w:pStyle w:val="BodyTextIndent"/>
        <w:widowControl w:val="0"/>
        <w:spacing w:line="276"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4FF0DD5" w14:textId="05BE5BE5" w:rsidR="00FF5A5B" w:rsidRPr="00AB5994" w:rsidRDefault="00FF5A5B" w:rsidP="00FF5A5B">
      <w:pPr>
        <w:pStyle w:val="BodyTextIndent"/>
        <w:widowControl w:val="0"/>
        <w:spacing w:line="276" w:lineRule="auto"/>
        <w:ind w:firstLine="567"/>
        <w:rPr>
          <w:rFonts w:ascii="GHEA Grapalat" w:hAnsi="GHEA Grapalat"/>
          <w:i w:val="0"/>
          <w:spacing w:val="6"/>
          <w:sz w:val="24"/>
          <w:szCs w:val="24"/>
        </w:rPr>
      </w:pPr>
      <w:r w:rsidRPr="00D85563">
        <w:rPr>
          <w:rFonts w:ascii="GHEA Grapalat" w:hAnsi="GHEA Grapalat"/>
          <w:i w:val="0"/>
          <w:sz w:val="24"/>
          <w:szCs w:val="24"/>
        </w:rPr>
        <w:t xml:space="preserve">Заявки на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Pr>
          <w:rFonts w:ascii="GHEA Grapalat" w:hAnsi="GHEA Grapalat"/>
          <w:i w:val="0"/>
          <w:sz w:val="24"/>
          <w:szCs w:val="24"/>
        </w:rPr>
        <w:t xml:space="preserve"> </w:t>
      </w:r>
      <w:r w:rsidRPr="00AB5994">
        <w:rPr>
          <w:rFonts w:ascii="GHEA Grapalat" w:hAnsi="GHEA Grapalat"/>
          <w:b/>
          <w:i w:val="0"/>
          <w:sz w:val="24"/>
          <w:szCs w:val="24"/>
        </w:rPr>
        <w:t xml:space="preserve">г. Ереван, Ханджяна 27, в документарной форме, до </w:t>
      </w:r>
      <w:r>
        <w:rPr>
          <w:rFonts w:ascii="GHEA Grapalat" w:hAnsi="GHEA Grapalat"/>
          <w:b/>
          <w:i w:val="0"/>
          <w:sz w:val="24"/>
          <w:szCs w:val="24"/>
        </w:rPr>
        <w:t xml:space="preserve">15:00 </w:t>
      </w:r>
      <w:r w:rsidRPr="00AB5994">
        <w:rPr>
          <w:rFonts w:ascii="GHEA Grapalat" w:hAnsi="GHEA Grapalat"/>
          <w:b/>
          <w:i w:val="0"/>
          <w:sz w:val="24"/>
          <w:szCs w:val="24"/>
        </w:rPr>
        <w:t>часов 7-го дня со дня опубликования настоящего объявления</w:t>
      </w:r>
      <w:r w:rsidRPr="00D85563">
        <w:rPr>
          <w:rFonts w:ascii="GHEA Grapalat" w:hAnsi="GHEA Grapalat"/>
          <w:i w:val="0"/>
          <w:sz w:val="24"/>
          <w:szCs w:val="24"/>
        </w:rPr>
        <w:t>. Кроме армянского языка заявки могут быть поданы также на английском или русском языке.</w:t>
      </w:r>
    </w:p>
    <w:p w14:paraId="57C29A51" w14:textId="3F00FC1B" w:rsidR="00FF5A5B" w:rsidRDefault="00FF5A5B" w:rsidP="00FF5A5B">
      <w:pPr>
        <w:pStyle w:val="BodyTextIndent"/>
        <w:widowControl w:val="0"/>
        <w:spacing w:line="276" w:lineRule="auto"/>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Pr="00AB5994">
        <w:rPr>
          <w:rFonts w:ascii="GHEA Grapalat" w:hAnsi="GHEA Grapalat"/>
          <w:b/>
          <w:i w:val="0"/>
          <w:sz w:val="24"/>
          <w:szCs w:val="24"/>
        </w:rPr>
        <w:t>г. Ереван, Ханджяна 27</w:t>
      </w:r>
      <w:r w:rsidRPr="00D85563">
        <w:rPr>
          <w:rFonts w:ascii="GHEA Grapalat" w:hAnsi="GHEA Grapalat"/>
          <w:i w:val="0"/>
          <w:sz w:val="24"/>
          <w:szCs w:val="24"/>
        </w:rPr>
        <w:t xml:space="preserve">, в </w:t>
      </w:r>
      <w:r>
        <w:rPr>
          <w:rFonts w:ascii="GHEA Grapalat" w:hAnsi="GHEA Grapalat"/>
          <w:i w:val="0"/>
          <w:sz w:val="24"/>
          <w:szCs w:val="24"/>
        </w:rPr>
        <w:t>15:00 часов 03 декабря 2025</w:t>
      </w:r>
      <w:r w:rsidRPr="00D85563">
        <w:rPr>
          <w:rFonts w:ascii="GHEA Grapalat" w:hAnsi="GHEA Grapalat"/>
          <w:i w:val="0"/>
          <w:sz w:val="24"/>
          <w:szCs w:val="24"/>
        </w:rPr>
        <w:t>.</w:t>
      </w:r>
    </w:p>
    <w:p w14:paraId="5FA6EB84" w14:textId="77777777" w:rsidR="00FF5A5B" w:rsidRPr="001B32D9" w:rsidRDefault="00FF5A5B" w:rsidP="00FF5A5B">
      <w:pPr>
        <w:pStyle w:val="BodyTextIndent"/>
        <w:widowControl w:val="0"/>
        <w:spacing w:line="276"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1A61BD8" w14:textId="77777777" w:rsidR="00FF5A5B" w:rsidRPr="003A1EBB" w:rsidRDefault="00FF5A5B" w:rsidP="00FF5A5B">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7C86EEBA" w14:textId="77777777" w:rsidR="00FF5A5B" w:rsidRPr="00B16F41" w:rsidRDefault="00FF5A5B" w:rsidP="00FF5A5B">
      <w:pPr>
        <w:pStyle w:val="BodyTextIndent"/>
        <w:widowControl w:val="0"/>
        <w:spacing w:line="240" w:lineRule="auto"/>
        <w:ind w:firstLine="0"/>
        <w:rPr>
          <w:rFonts w:ascii="GHEA Grapalat" w:hAnsi="GHEA Grapalat"/>
          <w:b/>
          <w:i w:val="0"/>
          <w:sz w:val="24"/>
          <w:szCs w:val="24"/>
        </w:rPr>
      </w:pPr>
      <w:r w:rsidRPr="00B16F41">
        <w:rPr>
          <w:rFonts w:ascii="GHEA Grapalat" w:hAnsi="GHEA Grapalat"/>
          <w:b/>
          <w:i w:val="0"/>
          <w:sz w:val="24"/>
          <w:szCs w:val="24"/>
        </w:rPr>
        <w:t>Офелия Киракосян</w:t>
      </w:r>
    </w:p>
    <w:p w14:paraId="5F815DCA" w14:textId="77777777" w:rsidR="00FF5A5B" w:rsidRPr="006115CC" w:rsidRDefault="00FF5A5B" w:rsidP="00FF5A5B">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lastRenderedPageBreak/>
        <w:t>Телефон: 099-222-444</w:t>
      </w:r>
    </w:p>
    <w:p w14:paraId="00F7F0EB" w14:textId="77777777" w:rsidR="00FF5A5B" w:rsidRPr="006115CC" w:rsidRDefault="00FF5A5B" w:rsidP="00FF5A5B">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 xml:space="preserve">Электронная почта: </w:t>
      </w:r>
      <w:r>
        <w:fldChar w:fldCharType="begin"/>
      </w:r>
      <w:r>
        <w:instrText>HYPERLINK "mailto:ofelia.kirakosyan@ffa.am"</w:instrText>
      </w:r>
      <w:r>
        <w:fldChar w:fldCharType="separate"/>
      </w:r>
      <w:r w:rsidRPr="006115CC">
        <w:rPr>
          <w:rStyle w:val="Hyperlink"/>
          <w:rFonts w:ascii="GHEA Grapalat" w:hAnsi="GHEA Grapalat"/>
          <w:b/>
          <w:i w:val="0"/>
          <w:lang w:val="af-ZA"/>
        </w:rPr>
        <w:t>ofelia.kirakosyan@ffa.am</w:t>
      </w:r>
      <w:r>
        <w:fldChar w:fldCharType="end"/>
      </w:r>
    </w:p>
    <w:p w14:paraId="42E21561" w14:textId="77777777" w:rsidR="00FF5A5B" w:rsidRPr="006115CC" w:rsidRDefault="00FF5A5B" w:rsidP="00FF5A5B">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t>Заказчик: Общественная организация "Федерация футбола Армении</w:t>
      </w:r>
      <w:r w:rsidRPr="006115CC">
        <w:rPr>
          <w:rFonts w:ascii="GHEA Grapalat" w:hAnsi="GHEA Grapalat"/>
          <w:b/>
          <w:i w:val="0"/>
          <w:sz w:val="16"/>
          <w:szCs w:val="16"/>
        </w:rPr>
        <w:t xml:space="preserve"> </w:t>
      </w:r>
    </w:p>
    <w:p w14:paraId="765AF1F1" w14:textId="77777777" w:rsidR="00FF5A5B" w:rsidRDefault="00FF5A5B" w:rsidP="00FF5A5B">
      <w:pPr>
        <w:pStyle w:val="BodyText"/>
        <w:widowControl w:val="0"/>
        <w:spacing w:after="160"/>
        <w:ind w:firstLine="567"/>
        <w:jc w:val="right"/>
        <w:rPr>
          <w:rFonts w:ascii="GHEA Grapalat" w:hAnsi="GHEA Grapalat"/>
          <w:i/>
        </w:rPr>
      </w:pPr>
    </w:p>
    <w:p w14:paraId="1A00AFB3" w14:textId="77777777" w:rsidR="00FF5A5B" w:rsidRDefault="00FF5A5B" w:rsidP="00FF5A5B">
      <w:pPr>
        <w:pStyle w:val="BodyText"/>
        <w:widowControl w:val="0"/>
        <w:spacing w:after="160"/>
        <w:ind w:firstLine="567"/>
        <w:jc w:val="right"/>
        <w:rPr>
          <w:rFonts w:ascii="GHEA Grapalat" w:hAnsi="GHEA Grapalat"/>
          <w:i/>
        </w:rPr>
      </w:pPr>
    </w:p>
    <w:p w14:paraId="27613754" w14:textId="77777777" w:rsidR="00FF5A5B" w:rsidRDefault="00FF5A5B" w:rsidP="00FF5A5B">
      <w:pPr>
        <w:pStyle w:val="BodyText"/>
        <w:widowControl w:val="0"/>
        <w:spacing w:after="160"/>
        <w:ind w:firstLine="567"/>
        <w:jc w:val="right"/>
        <w:rPr>
          <w:rFonts w:ascii="GHEA Grapalat" w:hAnsi="GHEA Grapalat"/>
          <w:i/>
        </w:rPr>
      </w:pPr>
    </w:p>
    <w:p w14:paraId="57944810" w14:textId="77777777" w:rsidR="00FF5A5B" w:rsidRDefault="00FF5A5B" w:rsidP="00FF5A5B">
      <w:pPr>
        <w:pStyle w:val="BodyText"/>
        <w:widowControl w:val="0"/>
        <w:spacing w:after="160"/>
        <w:ind w:firstLine="567"/>
        <w:jc w:val="right"/>
        <w:rPr>
          <w:rFonts w:ascii="GHEA Grapalat" w:hAnsi="GHEA Grapalat"/>
          <w:i/>
        </w:rPr>
      </w:pPr>
    </w:p>
    <w:p w14:paraId="6E9D70A4" w14:textId="77777777" w:rsidR="00FF5A5B" w:rsidRDefault="00FF5A5B" w:rsidP="00FF5A5B">
      <w:pPr>
        <w:pStyle w:val="BodyText"/>
        <w:widowControl w:val="0"/>
        <w:spacing w:after="160"/>
        <w:ind w:firstLine="567"/>
        <w:jc w:val="right"/>
        <w:rPr>
          <w:rFonts w:ascii="GHEA Grapalat" w:hAnsi="GHEA Grapalat"/>
          <w:i/>
        </w:rPr>
      </w:pPr>
    </w:p>
    <w:p w14:paraId="28F733D3" w14:textId="77777777" w:rsidR="00FF5A5B" w:rsidRDefault="00FF5A5B" w:rsidP="00FF5A5B">
      <w:pPr>
        <w:pStyle w:val="BodyText"/>
        <w:widowControl w:val="0"/>
        <w:spacing w:after="160"/>
        <w:ind w:firstLine="567"/>
        <w:jc w:val="right"/>
        <w:rPr>
          <w:rFonts w:ascii="GHEA Grapalat" w:hAnsi="GHEA Grapalat"/>
          <w:i/>
        </w:rPr>
      </w:pPr>
    </w:p>
    <w:p w14:paraId="2E8BDD07" w14:textId="77777777" w:rsidR="00FF5A5B" w:rsidRDefault="00FF5A5B" w:rsidP="00FF5A5B">
      <w:pPr>
        <w:pStyle w:val="BodyText"/>
        <w:widowControl w:val="0"/>
        <w:spacing w:after="160"/>
        <w:ind w:firstLine="567"/>
        <w:jc w:val="right"/>
        <w:rPr>
          <w:rFonts w:ascii="GHEA Grapalat" w:hAnsi="GHEA Grapalat"/>
          <w:i/>
        </w:rPr>
      </w:pPr>
    </w:p>
    <w:p w14:paraId="46AB11EF" w14:textId="77777777" w:rsidR="00FF5A5B" w:rsidRDefault="00FF5A5B" w:rsidP="00FF5A5B">
      <w:pPr>
        <w:pStyle w:val="BodyText"/>
        <w:widowControl w:val="0"/>
        <w:spacing w:after="160"/>
        <w:ind w:firstLine="567"/>
        <w:jc w:val="right"/>
        <w:rPr>
          <w:rFonts w:ascii="GHEA Grapalat" w:hAnsi="GHEA Grapalat"/>
          <w:i/>
        </w:rPr>
      </w:pPr>
    </w:p>
    <w:p w14:paraId="2BDBE71A" w14:textId="77777777" w:rsidR="00FF5A5B" w:rsidRDefault="00FF5A5B" w:rsidP="00FF5A5B">
      <w:pPr>
        <w:pStyle w:val="BodyText"/>
        <w:widowControl w:val="0"/>
        <w:spacing w:after="160"/>
        <w:ind w:firstLine="567"/>
        <w:jc w:val="right"/>
        <w:rPr>
          <w:rFonts w:ascii="GHEA Grapalat" w:hAnsi="GHEA Grapalat"/>
          <w:i/>
        </w:rPr>
      </w:pPr>
    </w:p>
    <w:p w14:paraId="2E3D8BCA" w14:textId="77777777" w:rsidR="00FF5A5B" w:rsidRDefault="00FF5A5B" w:rsidP="00FF5A5B">
      <w:pPr>
        <w:pStyle w:val="BodyText"/>
        <w:widowControl w:val="0"/>
        <w:spacing w:after="160"/>
        <w:ind w:firstLine="567"/>
        <w:jc w:val="right"/>
        <w:rPr>
          <w:rFonts w:ascii="GHEA Grapalat" w:hAnsi="GHEA Grapalat"/>
          <w:i/>
        </w:rPr>
      </w:pPr>
    </w:p>
    <w:p w14:paraId="0A2898D5" w14:textId="77777777" w:rsidR="00FF5A5B" w:rsidRDefault="00FF5A5B" w:rsidP="00FF5A5B">
      <w:pPr>
        <w:pStyle w:val="BodyText"/>
        <w:widowControl w:val="0"/>
        <w:spacing w:after="160"/>
        <w:ind w:firstLine="567"/>
        <w:jc w:val="right"/>
        <w:rPr>
          <w:rFonts w:ascii="GHEA Grapalat" w:hAnsi="GHEA Grapalat"/>
          <w:i/>
        </w:rPr>
      </w:pPr>
    </w:p>
    <w:p w14:paraId="527BCBB1" w14:textId="77777777" w:rsidR="00FF5A5B" w:rsidRDefault="00FF5A5B" w:rsidP="00FF5A5B">
      <w:pPr>
        <w:pStyle w:val="BodyText"/>
        <w:widowControl w:val="0"/>
        <w:spacing w:after="160"/>
        <w:ind w:firstLine="567"/>
        <w:jc w:val="right"/>
        <w:rPr>
          <w:rFonts w:ascii="GHEA Grapalat" w:hAnsi="GHEA Grapalat"/>
          <w:i/>
        </w:rPr>
      </w:pPr>
    </w:p>
    <w:p w14:paraId="7242147F" w14:textId="77777777" w:rsidR="00FF5A5B" w:rsidRDefault="00FF5A5B" w:rsidP="00FF5A5B">
      <w:pPr>
        <w:pStyle w:val="BodyText"/>
        <w:widowControl w:val="0"/>
        <w:spacing w:after="160"/>
        <w:ind w:firstLine="567"/>
        <w:jc w:val="right"/>
        <w:rPr>
          <w:rFonts w:ascii="GHEA Grapalat" w:hAnsi="GHEA Grapalat"/>
          <w:i/>
        </w:rPr>
      </w:pPr>
    </w:p>
    <w:p w14:paraId="6C194C1D" w14:textId="77777777" w:rsidR="00FF5A5B" w:rsidRDefault="00FF5A5B" w:rsidP="00FF5A5B">
      <w:pPr>
        <w:pStyle w:val="BodyText"/>
        <w:widowControl w:val="0"/>
        <w:spacing w:after="160"/>
        <w:ind w:firstLine="567"/>
        <w:jc w:val="right"/>
        <w:rPr>
          <w:rFonts w:ascii="GHEA Grapalat" w:hAnsi="GHEA Grapalat"/>
          <w:i/>
        </w:rPr>
      </w:pPr>
    </w:p>
    <w:p w14:paraId="2189D7AB" w14:textId="77777777" w:rsidR="00FF5A5B" w:rsidRDefault="00FF5A5B" w:rsidP="00FF5A5B">
      <w:pPr>
        <w:pStyle w:val="BodyText"/>
        <w:widowControl w:val="0"/>
        <w:spacing w:after="160"/>
        <w:ind w:firstLine="567"/>
        <w:jc w:val="right"/>
        <w:rPr>
          <w:rFonts w:ascii="GHEA Grapalat" w:hAnsi="GHEA Grapalat"/>
          <w:i/>
        </w:rPr>
      </w:pPr>
    </w:p>
    <w:p w14:paraId="40237A96" w14:textId="77777777" w:rsidR="00FF5A5B" w:rsidRDefault="00FF5A5B" w:rsidP="00FF5A5B">
      <w:pPr>
        <w:pStyle w:val="BodyText"/>
        <w:widowControl w:val="0"/>
        <w:spacing w:after="160"/>
        <w:ind w:firstLine="567"/>
        <w:jc w:val="right"/>
        <w:rPr>
          <w:rFonts w:ascii="GHEA Grapalat" w:hAnsi="GHEA Grapalat"/>
          <w:i/>
        </w:rPr>
      </w:pPr>
    </w:p>
    <w:p w14:paraId="2C22A090" w14:textId="77777777" w:rsidR="00FF5A5B" w:rsidRDefault="00FF5A5B" w:rsidP="00FF5A5B">
      <w:pPr>
        <w:pStyle w:val="BodyText"/>
        <w:widowControl w:val="0"/>
        <w:spacing w:after="160"/>
        <w:ind w:firstLine="567"/>
        <w:jc w:val="right"/>
        <w:rPr>
          <w:rFonts w:ascii="GHEA Grapalat" w:hAnsi="GHEA Grapalat"/>
          <w:i/>
        </w:rPr>
      </w:pPr>
    </w:p>
    <w:p w14:paraId="47768682" w14:textId="77777777" w:rsidR="00FF5A5B" w:rsidRDefault="00FF5A5B" w:rsidP="00FF5A5B">
      <w:pPr>
        <w:pStyle w:val="BodyText"/>
        <w:widowControl w:val="0"/>
        <w:spacing w:after="160"/>
        <w:ind w:firstLine="567"/>
        <w:jc w:val="right"/>
        <w:rPr>
          <w:rFonts w:ascii="GHEA Grapalat" w:hAnsi="GHEA Grapalat"/>
          <w:i/>
        </w:rPr>
      </w:pPr>
    </w:p>
    <w:p w14:paraId="29130D08" w14:textId="77777777" w:rsidR="00FF5A5B" w:rsidRDefault="00FF5A5B" w:rsidP="00FF5A5B">
      <w:pPr>
        <w:pStyle w:val="BodyText"/>
        <w:widowControl w:val="0"/>
        <w:spacing w:after="160"/>
        <w:ind w:firstLine="567"/>
        <w:jc w:val="right"/>
        <w:rPr>
          <w:rFonts w:ascii="GHEA Grapalat" w:hAnsi="GHEA Grapalat"/>
          <w:i/>
        </w:rPr>
      </w:pPr>
    </w:p>
    <w:p w14:paraId="5AE7C3A5" w14:textId="77777777" w:rsidR="00FF5A5B" w:rsidRDefault="00FF5A5B" w:rsidP="00FF5A5B">
      <w:pPr>
        <w:pStyle w:val="BodyText"/>
        <w:widowControl w:val="0"/>
        <w:spacing w:after="160"/>
        <w:ind w:firstLine="567"/>
        <w:jc w:val="right"/>
        <w:rPr>
          <w:rFonts w:ascii="GHEA Grapalat" w:hAnsi="GHEA Grapalat"/>
          <w:i/>
        </w:rPr>
      </w:pPr>
    </w:p>
    <w:p w14:paraId="084985AF" w14:textId="77777777" w:rsidR="00FF5A5B" w:rsidRDefault="00FF5A5B" w:rsidP="00FF5A5B">
      <w:pPr>
        <w:pStyle w:val="BodyText"/>
        <w:widowControl w:val="0"/>
        <w:spacing w:after="160"/>
        <w:ind w:firstLine="567"/>
        <w:jc w:val="right"/>
        <w:rPr>
          <w:rFonts w:ascii="GHEA Grapalat" w:hAnsi="GHEA Grapalat"/>
          <w:i/>
        </w:rPr>
      </w:pPr>
    </w:p>
    <w:p w14:paraId="079A3DE7" w14:textId="77777777" w:rsidR="00FF5A5B" w:rsidRDefault="00FF5A5B" w:rsidP="00FF5A5B">
      <w:pPr>
        <w:pStyle w:val="BodyText"/>
        <w:widowControl w:val="0"/>
        <w:spacing w:after="160"/>
        <w:ind w:firstLine="567"/>
        <w:jc w:val="right"/>
        <w:rPr>
          <w:rFonts w:ascii="GHEA Grapalat" w:hAnsi="GHEA Grapalat"/>
          <w:i/>
        </w:rPr>
      </w:pPr>
    </w:p>
    <w:p w14:paraId="43458AA7" w14:textId="77777777" w:rsidR="00FF5A5B" w:rsidRDefault="00FF5A5B" w:rsidP="00FF5A5B">
      <w:pPr>
        <w:pStyle w:val="BodyText"/>
        <w:widowControl w:val="0"/>
        <w:spacing w:after="160"/>
        <w:ind w:firstLine="567"/>
        <w:jc w:val="right"/>
        <w:rPr>
          <w:rFonts w:ascii="GHEA Grapalat" w:hAnsi="GHEA Grapalat"/>
          <w:i/>
        </w:rPr>
      </w:pPr>
    </w:p>
    <w:p w14:paraId="5DE50A4C" w14:textId="77777777" w:rsidR="00FF5A5B" w:rsidRPr="009044F1" w:rsidRDefault="00FF5A5B" w:rsidP="00FF5A5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36C8F973" w14:textId="23CC1C06" w:rsidR="00FF5A5B" w:rsidRPr="009044F1" w:rsidRDefault="00FF5A5B" w:rsidP="00FF5A5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D52BA5">
        <w:rPr>
          <w:rFonts w:ascii="GHEA Grapalat" w:hAnsi="GHEA Grapalat"/>
          <w:i/>
        </w:rPr>
        <w:t>HFF-GH-NPTcDzB -2025/5</w:t>
      </w:r>
      <w:r w:rsidRPr="001B32D9">
        <w:rPr>
          <w:rFonts w:ascii="GHEA Grapalat" w:hAnsi="GHEA Grapalat" w:cs="Times Armenian"/>
          <w:i/>
        </w:rPr>
        <w:br/>
      </w:r>
      <w:r>
        <w:rPr>
          <w:rFonts w:ascii="GHEA Grapalat" w:hAnsi="GHEA Grapalat"/>
          <w:i/>
        </w:rPr>
        <w:t>№ 1</w:t>
      </w:r>
      <w:r w:rsidRPr="009044F1">
        <w:rPr>
          <w:rFonts w:ascii="GHEA Grapalat" w:hAnsi="GHEA Grapalat"/>
          <w:i/>
        </w:rPr>
        <w:t xml:space="preserve"> от </w:t>
      </w:r>
      <w:r w:rsidR="00402FA8">
        <w:rPr>
          <w:rFonts w:ascii="GHEA Grapalat" w:hAnsi="GHEA Grapalat"/>
          <w:i/>
        </w:rPr>
        <w:t>26.11</w:t>
      </w:r>
      <w:r w:rsidRPr="009044F1">
        <w:rPr>
          <w:rFonts w:ascii="GHEA Grapalat" w:hAnsi="GHEA Grapalat"/>
          <w:i/>
        </w:rPr>
        <w:t xml:space="preserve"> 20</w:t>
      </w:r>
      <w:r>
        <w:rPr>
          <w:rFonts w:ascii="GHEA Grapalat" w:hAnsi="GHEA Grapalat"/>
          <w:i/>
        </w:rPr>
        <w:t>25</w:t>
      </w:r>
      <w:r w:rsidRPr="009044F1">
        <w:rPr>
          <w:rFonts w:ascii="GHEA Grapalat" w:hAnsi="GHEA Grapalat"/>
          <w:i/>
        </w:rPr>
        <w:t>г.</w:t>
      </w:r>
    </w:p>
    <w:p w14:paraId="57168392" w14:textId="77777777" w:rsidR="00FF5A5B" w:rsidRPr="009044F1" w:rsidRDefault="00FF5A5B" w:rsidP="00FF5A5B">
      <w:pPr>
        <w:pStyle w:val="BodyText"/>
        <w:widowControl w:val="0"/>
        <w:spacing w:after="160"/>
        <w:ind w:right="-7" w:firstLine="567"/>
        <w:jc w:val="center"/>
        <w:rPr>
          <w:rFonts w:ascii="GHEA Grapalat" w:hAnsi="GHEA Grapalat"/>
        </w:rPr>
      </w:pPr>
    </w:p>
    <w:p w14:paraId="15C26D3B" w14:textId="77777777" w:rsidR="00FF5A5B" w:rsidRPr="003A1EBB" w:rsidRDefault="00FF5A5B" w:rsidP="00FF5A5B">
      <w:pPr>
        <w:pStyle w:val="BodyText"/>
        <w:widowControl w:val="0"/>
        <w:spacing w:after="160"/>
        <w:ind w:right="-7" w:firstLine="567"/>
        <w:jc w:val="center"/>
        <w:rPr>
          <w:rFonts w:ascii="GHEA Grapalat" w:hAnsi="GHEA Grapalat"/>
        </w:rPr>
      </w:pPr>
    </w:p>
    <w:p w14:paraId="5EE52734" w14:textId="77777777" w:rsidR="00FF5A5B" w:rsidRPr="003A1EBB" w:rsidRDefault="00FF5A5B" w:rsidP="00FF5A5B">
      <w:pPr>
        <w:pStyle w:val="BodyText"/>
        <w:widowControl w:val="0"/>
        <w:spacing w:after="160"/>
        <w:ind w:right="-7" w:firstLine="567"/>
        <w:jc w:val="center"/>
        <w:rPr>
          <w:rFonts w:ascii="GHEA Grapalat" w:hAnsi="GHEA Grapalat"/>
        </w:rPr>
      </w:pPr>
    </w:p>
    <w:p w14:paraId="181DEDA1" w14:textId="77777777" w:rsidR="00FF5A5B" w:rsidRDefault="00FF5A5B" w:rsidP="00FF5A5B">
      <w:pPr>
        <w:pStyle w:val="BodyText"/>
        <w:widowControl w:val="0"/>
        <w:spacing w:after="160"/>
        <w:ind w:right="-7" w:firstLine="567"/>
        <w:jc w:val="center"/>
        <w:rPr>
          <w:rFonts w:ascii="GHEA Grapalat" w:hAnsi="GHEA Grapalat"/>
          <w:i/>
        </w:rPr>
      </w:pPr>
    </w:p>
    <w:p w14:paraId="4F31F701" w14:textId="77777777" w:rsidR="00FF5A5B" w:rsidRDefault="00FF5A5B" w:rsidP="00FF5A5B">
      <w:pPr>
        <w:pStyle w:val="BodyText"/>
        <w:widowControl w:val="0"/>
        <w:spacing w:after="160"/>
        <w:ind w:right="-7" w:firstLine="567"/>
        <w:jc w:val="center"/>
        <w:rPr>
          <w:rFonts w:ascii="GHEA Grapalat" w:hAnsi="GHEA Grapalat"/>
          <w:i/>
        </w:rPr>
      </w:pPr>
    </w:p>
    <w:p w14:paraId="4ADDC013" w14:textId="77777777" w:rsidR="00FF5A5B" w:rsidRDefault="00FF5A5B" w:rsidP="00FF5A5B">
      <w:pPr>
        <w:pStyle w:val="BodyText"/>
        <w:widowControl w:val="0"/>
        <w:spacing w:after="160"/>
        <w:ind w:right="-7" w:firstLine="567"/>
        <w:jc w:val="center"/>
        <w:rPr>
          <w:rFonts w:ascii="GHEA Grapalat" w:hAnsi="GHEA Grapalat"/>
          <w:i/>
        </w:rPr>
      </w:pPr>
    </w:p>
    <w:p w14:paraId="381E6328" w14:textId="77777777" w:rsidR="00FF5A5B" w:rsidRDefault="00FF5A5B" w:rsidP="00FF5A5B">
      <w:pPr>
        <w:pStyle w:val="BodyText"/>
        <w:widowControl w:val="0"/>
        <w:spacing w:after="160"/>
        <w:ind w:right="-7" w:firstLine="567"/>
        <w:jc w:val="center"/>
        <w:rPr>
          <w:rFonts w:ascii="GHEA Grapalat" w:hAnsi="GHEA Grapalat"/>
          <w:i/>
        </w:rPr>
      </w:pPr>
    </w:p>
    <w:p w14:paraId="00CECF99" w14:textId="77777777" w:rsidR="00FF5A5B" w:rsidRPr="006115CC" w:rsidRDefault="00FF5A5B" w:rsidP="00FF5A5B">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t>Общественная организация "Федерация футбола Армении</w:t>
      </w:r>
      <w:r w:rsidRPr="006115CC">
        <w:rPr>
          <w:rFonts w:ascii="GHEA Grapalat" w:hAnsi="GHEA Grapalat"/>
          <w:b/>
          <w:i w:val="0"/>
          <w:sz w:val="16"/>
          <w:szCs w:val="16"/>
        </w:rPr>
        <w:t xml:space="preserve"> </w:t>
      </w:r>
    </w:p>
    <w:p w14:paraId="18FEE0CC" w14:textId="77777777" w:rsidR="00FF5A5B" w:rsidRPr="009044F1" w:rsidRDefault="00FF5A5B" w:rsidP="00FF5A5B">
      <w:pPr>
        <w:pStyle w:val="BodyText"/>
        <w:widowControl w:val="0"/>
        <w:spacing w:after="160"/>
        <w:ind w:right="-7" w:firstLine="567"/>
        <w:jc w:val="center"/>
        <w:rPr>
          <w:rFonts w:ascii="GHEA Grapalat" w:hAnsi="GHEA Grapalat"/>
        </w:rPr>
      </w:pPr>
      <w:r w:rsidRPr="009044F1">
        <w:rPr>
          <w:rFonts w:ascii="GHEA Grapalat" w:hAnsi="GHEA Grapalat"/>
          <w:i/>
        </w:rPr>
        <w:t>"</w:t>
      </w:r>
    </w:p>
    <w:p w14:paraId="0502BF24" w14:textId="77777777" w:rsidR="00FF5A5B" w:rsidRPr="003A1EBB" w:rsidRDefault="00FF5A5B" w:rsidP="00FF5A5B">
      <w:pPr>
        <w:pStyle w:val="BodyText"/>
        <w:widowControl w:val="0"/>
        <w:spacing w:after="160"/>
        <w:ind w:right="-7" w:firstLine="567"/>
        <w:jc w:val="center"/>
        <w:rPr>
          <w:rFonts w:ascii="GHEA Grapalat" w:hAnsi="GHEA Grapalat"/>
        </w:rPr>
      </w:pPr>
    </w:p>
    <w:p w14:paraId="556B7C90" w14:textId="77777777" w:rsidR="00FF5A5B" w:rsidRPr="00B0206A" w:rsidRDefault="00FF5A5B" w:rsidP="00FF5A5B">
      <w:pPr>
        <w:pStyle w:val="BodyText"/>
        <w:widowControl w:val="0"/>
        <w:spacing w:after="160"/>
        <w:ind w:right="-7" w:firstLine="567"/>
        <w:jc w:val="center"/>
        <w:rPr>
          <w:rFonts w:ascii="GHEA Grapalat" w:hAnsi="GHEA Grapalat" w:cs="Sylfaen"/>
          <w:b/>
        </w:rPr>
      </w:pPr>
      <w:r w:rsidRPr="00B0206A">
        <w:rPr>
          <w:rFonts w:ascii="GHEA Grapalat" w:hAnsi="GHEA Grapalat"/>
          <w:b/>
        </w:rPr>
        <w:t>ПРИГЛАШЕНИЕ</w:t>
      </w:r>
    </w:p>
    <w:p w14:paraId="17969684" w14:textId="77777777" w:rsidR="00FF5A5B" w:rsidRPr="009044F1" w:rsidRDefault="00FF5A5B" w:rsidP="00FF5A5B">
      <w:pPr>
        <w:pStyle w:val="BodyText"/>
        <w:widowControl w:val="0"/>
        <w:spacing w:after="160"/>
        <w:ind w:right="-7" w:firstLine="567"/>
        <w:jc w:val="center"/>
        <w:rPr>
          <w:rFonts w:ascii="GHEA Grapalat" w:hAnsi="GHEA Grapalat" w:cs="Sylfaen"/>
        </w:rPr>
      </w:pPr>
    </w:p>
    <w:p w14:paraId="0718FADB" w14:textId="77777777" w:rsidR="00FF5A5B" w:rsidRPr="00117CC9" w:rsidRDefault="00FF5A5B" w:rsidP="00FF5A5B">
      <w:pPr>
        <w:pStyle w:val="BodyTextIndent"/>
        <w:widowControl w:val="0"/>
        <w:spacing w:line="240" w:lineRule="auto"/>
        <w:ind w:left="993" w:firstLine="425"/>
        <w:jc w:val="center"/>
        <w:rPr>
          <w:rFonts w:ascii="GHEA Grapalat" w:hAnsi="GHEA Grapalat"/>
          <w:b/>
          <w:i w:val="0"/>
          <w:sz w:val="24"/>
          <w:szCs w:val="24"/>
        </w:rPr>
      </w:pPr>
      <w:r w:rsidRPr="00117CC9">
        <w:rPr>
          <w:rFonts w:ascii="GHEA Grapalat" w:hAnsi="GHEA Grapalat"/>
          <w:b/>
          <w:i w:val="0"/>
          <w:sz w:val="24"/>
          <w:szCs w:val="24"/>
        </w:rPr>
        <w:t xml:space="preserve">НА ЗАПРОС КОТИРОВОК, ОБЪЯВЛЕННЫЙ С ЦЕЛЬЮ ПРИОБРЕТЕНИЯ " </w:t>
      </w:r>
      <w:r w:rsidRPr="005D49A0">
        <w:rPr>
          <w:rFonts w:ascii="GHEA Grapalat" w:hAnsi="GHEA Grapalat"/>
          <w:b/>
          <w:i w:val="0"/>
          <w:spacing w:val="6"/>
          <w:sz w:val="24"/>
          <w:szCs w:val="24"/>
        </w:rPr>
        <w:t>ЭКСПЕРТИЗ</w:t>
      </w:r>
      <w:r>
        <w:rPr>
          <w:rFonts w:ascii="GHEA Grapalat" w:hAnsi="GHEA Grapalat"/>
          <w:b/>
          <w:i w:val="0"/>
          <w:spacing w:val="6"/>
          <w:sz w:val="24"/>
          <w:szCs w:val="24"/>
        </w:rPr>
        <w:t>Ы</w:t>
      </w:r>
      <w:r w:rsidRPr="005D49A0">
        <w:rPr>
          <w:rFonts w:ascii="GHEA Grapalat" w:hAnsi="GHEA Grapalat"/>
          <w:b/>
          <w:i w:val="0"/>
          <w:spacing w:val="6"/>
          <w:sz w:val="24"/>
          <w:szCs w:val="24"/>
        </w:rPr>
        <w:t xml:space="preserve"> ПРОЕКТНО-СМЕТНОЙ ДОКУМЕНТАЦИИ СТРОИТЕЛЬСТВА </w:t>
      </w:r>
      <w:r>
        <w:rPr>
          <w:rFonts w:ascii="GHEA Grapalat" w:hAnsi="GHEA Grapalat"/>
          <w:b/>
          <w:i w:val="0"/>
          <w:spacing w:val="6"/>
          <w:sz w:val="24"/>
          <w:szCs w:val="24"/>
        </w:rPr>
        <w:t>ФУТБОЛЬНОЙ АКАДЕМИИ В ОБЩИНЕ ДАВТАШЕН Г. ЕРЕВАНА.РА</w:t>
      </w:r>
      <w:r w:rsidRPr="00117CC9">
        <w:rPr>
          <w:rFonts w:ascii="GHEA Grapalat" w:hAnsi="GHEA Grapalat"/>
          <w:b/>
          <w:i w:val="0"/>
          <w:sz w:val="24"/>
          <w:szCs w:val="24"/>
        </w:rPr>
        <w:t>" ДЛЯ НУЖД  ОБЩЕСТВЕННОЙ ОРГАНИЗАЦИИ "ФЕДЕРАЦИЯ ФУТБОЛА АРМЕНИИ</w:t>
      </w:r>
      <w:r>
        <w:rPr>
          <w:rFonts w:ascii="GHEA Grapalat" w:hAnsi="GHEA Grapalat"/>
          <w:b/>
          <w:i w:val="0"/>
          <w:sz w:val="24"/>
          <w:szCs w:val="24"/>
        </w:rPr>
        <w:t xml:space="preserve"> </w:t>
      </w:r>
      <w:r w:rsidRPr="00117CC9">
        <w:rPr>
          <w:rFonts w:ascii="GHEA Grapalat" w:hAnsi="GHEA Grapalat"/>
          <w:b/>
          <w:i w:val="0"/>
          <w:sz w:val="24"/>
          <w:szCs w:val="24"/>
        </w:rPr>
        <w:t>"</w:t>
      </w:r>
    </w:p>
    <w:p w14:paraId="645C602C" w14:textId="77777777" w:rsidR="00FF5A5B" w:rsidRPr="00117CC9" w:rsidRDefault="00FF5A5B" w:rsidP="00FF5A5B">
      <w:pPr>
        <w:pStyle w:val="BodyText"/>
        <w:widowControl w:val="0"/>
        <w:spacing w:after="160"/>
        <w:ind w:right="-7"/>
        <w:jc w:val="center"/>
        <w:rPr>
          <w:rFonts w:ascii="GHEA Grapalat" w:hAnsi="GHEA Grapalat"/>
          <w:b/>
        </w:rPr>
      </w:pPr>
      <w:r w:rsidRPr="00117CC9">
        <w:rPr>
          <w:rFonts w:ascii="GHEA Grapalat" w:hAnsi="GHEA Grapalat"/>
          <w:b/>
        </w:rPr>
        <w:t>"</w:t>
      </w:r>
    </w:p>
    <w:p w14:paraId="46E2762A" w14:textId="77777777" w:rsidR="00FF5A5B" w:rsidRPr="009044F1" w:rsidRDefault="00FF5A5B" w:rsidP="00FF5A5B">
      <w:pPr>
        <w:pStyle w:val="BodyText"/>
        <w:widowControl w:val="0"/>
        <w:spacing w:after="160"/>
        <w:ind w:right="-7" w:firstLine="567"/>
        <w:jc w:val="center"/>
        <w:rPr>
          <w:rFonts w:ascii="GHEA Grapalat" w:hAnsi="GHEA Grapalat"/>
        </w:rPr>
      </w:pPr>
    </w:p>
    <w:p w14:paraId="78DBFE99" w14:textId="77777777" w:rsidR="00FF5A5B" w:rsidRPr="009044F1" w:rsidRDefault="00FF5A5B" w:rsidP="00FF5A5B">
      <w:pPr>
        <w:pStyle w:val="BodyText"/>
        <w:widowControl w:val="0"/>
        <w:spacing w:after="160"/>
        <w:ind w:right="-7" w:firstLine="567"/>
        <w:jc w:val="center"/>
        <w:rPr>
          <w:rFonts w:ascii="GHEA Grapalat" w:hAnsi="GHEA Grapalat"/>
        </w:rPr>
      </w:pPr>
    </w:p>
    <w:p w14:paraId="2AC32F84" w14:textId="77777777" w:rsidR="00FF5A5B" w:rsidRDefault="00FF5A5B" w:rsidP="00FF5A5B">
      <w:pPr>
        <w:rPr>
          <w:rFonts w:ascii="GHEA Grapalat" w:hAnsi="GHEA Grapalat"/>
        </w:rPr>
      </w:pPr>
      <w:r>
        <w:rPr>
          <w:rFonts w:ascii="GHEA Grapalat" w:hAnsi="GHEA Grapalat"/>
        </w:rPr>
        <w:br w:type="page"/>
      </w:r>
    </w:p>
    <w:p w14:paraId="1D029F37" w14:textId="77777777" w:rsidR="00FF5A5B" w:rsidRPr="009044F1" w:rsidRDefault="00FF5A5B" w:rsidP="00FF5A5B">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8A2C6AB" w14:textId="77777777" w:rsidR="00FF5A5B" w:rsidRPr="009044F1" w:rsidRDefault="00FF5A5B" w:rsidP="00FF5A5B">
      <w:pPr>
        <w:widowControl w:val="0"/>
        <w:spacing w:after="160"/>
        <w:ind w:firstLine="567"/>
        <w:jc w:val="center"/>
        <w:rPr>
          <w:rFonts w:ascii="GHEA Grapalat" w:hAnsi="GHEA Grapalat" w:cs="Sylfaen"/>
          <w:b/>
        </w:rPr>
      </w:pPr>
      <w:r w:rsidRPr="009044F1">
        <w:rPr>
          <w:rFonts w:ascii="GHEA Grapalat" w:hAnsi="GHEA Grapalat"/>
        </w:rPr>
        <w:br w:type="page"/>
      </w:r>
    </w:p>
    <w:p w14:paraId="67AC3EBF" w14:textId="77777777" w:rsidR="00FF5A5B" w:rsidRPr="009044F1" w:rsidRDefault="00FF5A5B" w:rsidP="00FF5A5B">
      <w:pPr>
        <w:widowControl w:val="0"/>
        <w:spacing w:after="160"/>
        <w:jc w:val="center"/>
        <w:rPr>
          <w:rFonts w:ascii="GHEA Grapalat" w:hAnsi="GHEA Grapalat"/>
          <w:b/>
        </w:rPr>
      </w:pPr>
      <w:r w:rsidRPr="009044F1">
        <w:rPr>
          <w:rFonts w:ascii="GHEA Grapalat" w:hAnsi="GHEA Grapalat"/>
          <w:b/>
        </w:rPr>
        <w:lastRenderedPageBreak/>
        <w:t>СОДЕРЖАНИЕ</w:t>
      </w:r>
    </w:p>
    <w:p w14:paraId="55F0212B" w14:textId="77777777" w:rsidR="00FF5A5B" w:rsidRPr="009044F1" w:rsidRDefault="00FF5A5B" w:rsidP="00FF5A5B">
      <w:pPr>
        <w:widowControl w:val="0"/>
        <w:spacing w:after="160"/>
        <w:ind w:firstLine="567"/>
        <w:jc w:val="center"/>
        <w:rPr>
          <w:rFonts w:ascii="GHEA Grapalat" w:hAnsi="GHEA Grapalat"/>
          <w:i/>
        </w:rPr>
      </w:pPr>
    </w:p>
    <w:p w14:paraId="78354B28" w14:textId="77777777" w:rsidR="00FF5A5B" w:rsidRPr="00EC400D" w:rsidRDefault="00FF5A5B" w:rsidP="00FF5A5B">
      <w:pPr>
        <w:widowControl w:val="0"/>
        <w:jc w:val="center"/>
        <w:rPr>
          <w:rFonts w:ascii="GHEA Grapalat" w:hAnsi="GHEA Grapalat"/>
        </w:rPr>
      </w:pPr>
      <w:r w:rsidRPr="005D49A0">
        <w:rPr>
          <w:rFonts w:ascii="GHEA Grapalat" w:hAnsi="GHEA Grapalat"/>
          <w:b/>
          <w:spacing w:val="6"/>
        </w:rPr>
        <w:t xml:space="preserve">ЭКСПЕРТИЗА ПРОЕКТНО-СМЕТНОЙ ДОКУМЕНТАЦИИ СТРОИТЕЛЬСТВА </w:t>
      </w:r>
      <w:r>
        <w:rPr>
          <w:rFonts w:ascii="GHEA Grapalat" w:hAnsi="GHEA Grapalat"/>
          <w:b/>
          <w:spacing w:val="6"/>
        </w:rPr>
        <w:t>ФУТБОЛЬНОЙ АКАДЕМИИ В ОБЩИНЕ ДАВТАШЕН Г. ЕРЕВАНА.РА</w:t>
      </w:r>
      <w:r w:rsidRPr="002E069D">
        <w:rPr>
          <w:rFonts w:ascii="GHEA Grapalat" w:hAnsi="GHEA Grapalat"/>
          <w:b/>
        </w:rPr>
        <w:t>ДЛЯ НУЖД</w:t>
      </w:r>
      <w:r w:rsidRPr="00EC400D">
        <w:rPr>
          <w:rFonts w:ascii="GHEA Grapalat" w:hAnsi="GHEA Grapalat"/>
        </w:rPr>
        <w:t xml:space="preserve"> </w:t>
      </w:r>
      <w:r w:rsidRPr="00117CC9">
        <w:rPr>
          <w:rFonts w:ascii="GHEA Grapalat" w:hAnsi="GHEA Grapalat"/>
          <w:b/>
        </w:rPr>
        <w:t>ОБЩЕСТВЕННОЙ ОРГАНИЗАЦИИ "ФЕДЕРАЦИЯ ФУТБОЛА АРМЕНИИ</w:t>
      </w:r>
    </w:p>
    <w:p w14:paraId="2F9123E2" w14:textId="77777777" w:rsidR="00FF5A5B" w:rsidRPr="003A1EBB" w:rsidRDefault="00FF5A5B" w:rsidP="00FF5A5B">
      <w:pPr>
        <w:widowControl w:val="0"/>
        <w:spacing w:after="160"/>
        <w:ind w:firstLine="567"/>
        <w:jc w:val="center"/>
        <w:rPr>
          <w:rFonts w:ascii="GHEA Grapalat" w:hAnsi="GHEA Grapalat"/>
        </w:rPr>
      </w:pPr>
    </w:p>
    <w:p w14:paraId="6E1A73BC" w14:textId="77777777" w:rsidR="00FF5A5B" w:rsidRPr="009044F1" w:rsidRDefault="00FF5A5B" w:rsidP="00FF5A5B">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07D6DCF3" w14:textId="77777777" w:rsidR="00FF5A5B" w:rsidRPr="009044F1" w:rsidRDefault="00FF5A5B" w:rsidP="00FF5A5B">
      <w:pPr>
        <w:widowControl w:val="0"/>
        <w:spacing w:after="160"/>
        <w:jc w:val="center"/>
        <w:rPr>
          <w:rFonts w:ascii="GHEA Grapalat" w:hAnsi="GHEA Grapalat" w:cs="Sylfaen"/>
          <w:b/>
        </w:rPr>
      </w:pPr>
    </w:p>
    <w:p w14:paraId="58E70E3F" w14:textId="77777777" w:rsidR="00FF5A5B" w:rsidRPr="008842CE" w:rsidRDefault="00FF5A5B" w:rsidP="00FF5A5B">
      <w:pPr>
        <w:widowControl w:val="0"/>
        <w:spacing w:after="160"/>
        <w:jc w:val="center"/>
        <w:rPr>
          <w:rFonts w:ascii="GHEA Grapalat" w:hAnsi="GHEA Grapalat"/>
          <w:b/>
        </w:rPr>
      </w:pPr>
      <w:r w:rsidRPr="009044F1">
        <w:rPr>
          <w:rFonts w:ascii="GHEA Grapalat" w:hAnsi="GHEA Grapalat"/>
          <w:b/>
        </w:rPr>
        <w:t>ЧАСТЬ I.</w:t>
      </w:r>
    </w:p>
    <w:p w14:paraId="331A7B07" w14:textId="77777777" w:rsidR="00FF5A5B" w:rsidRPr="008842CE" w:rsidRDefault="00FF5A5B" w:rsidP="00FF5A5B">
      <w:pPr>
        <w:widowControl w:val="0"/>
        <w:spacing w:after="160"/>
        <w:jc w:val="center"/>
        <w:rPr>
          <w:rFonts w:ascii="GHEA Grapalat" w:hAnsi="GHEA Grapalat"/>
        </w:rPr>
      </w:pPr>
    </w:p>
    <w:p w14:paraId="19EE83DA" w14:textId="77777777" w:rsidR="00FF5A5B" w:rsidRPr="009044F1"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6E450088" w14:textId="77777777" w:rsidR="00FF5A5B"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w:t>
      </w:r>
      <w:r w:rsidRPr="008C1FF8">
        <w:rPr>
          <w:rFonts w:ascii="GHEA Grapalat" w:hAnsi="GHEA Grapalat"/>
        </w:rPr>
        <w:t>квалификационные критерии</w:t>
      </w:r>
      <w:r>
        <w:rPr>
          <w:rFonts w:ascii="GHEA Grapalat" w:hAnsi="GHEA Grapalat"/>
        </w:rPr>
        <w:t xml:space="preserve"> и порядок их оценки</w:t>
      </w:r>
    </w:p>
    <w:p w14:paraId="68326667" w14:textId="77777777" w:rsidR="00FF5A5B" w:rsidRPr="00543BAE"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708F6724" w14:textId="77777777" w:rsidR="00FF5A5B" w:rsidRPr="009044F1" w:rsidRDefault="00FF5A5B" w:rsidP="00FF5A5B">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4874B53B" w14:textId="77777777" w:rsidR="00FF5A5B" w:rsidRPr="009044F1" w:rsidRDefault="00FF5A5B" w:rsidP="00FF5A5B">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40597AAA" w14:textId="77777777" w:rsidR="00FF5A5B" w:rsidRPr="009044F1"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43C3AA9E" w14:textId="77777777" w:rsidR="00FF5A5B" w:rsidRPr="008842CE" w:rsidRDefault="00FF5A5B" w:rsidP="00FF5A5B">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44754797" w14:textId="77777777" w:rsidR="00FF5A5B" w:rsidRPr="003A1EBB"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62483DAD" w14:textId="77777777" w:rsidR="00FF5A5B" w:rsidRPr="009044F1"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Обеспечение договора</w:t>
      </w:r>
      <w:r w:rsidRPr="009044F1">
        <w:rPr>
          <w:rFonts w:ascii="GHEA Grapalat" w:hAnsi="GHEA Grapalat"/>
        </w:rPr>
        <w:t xml:space="preserve"> </w:t>
      </w:r>
    </w:p>
    <w:p w14:paraId="0872FD2D" w14:textId="77777777" w:rsidR="00FF5A5B" w:rsidRPr="003A1EBB"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3E676D55" w14:textId="77777777" w:rsidR="00FF5A5B" w:rsidRPr="00543BAE"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20DA2262" w14:textId="77777777" w:rsidR="00FF5A5B" w:rsidRDefault="00FF5A5B" w:rsidP="00FF5A5B">
      <w:pPr>
        <w:widowControl w:val="0"/>
        <w:spacing w:after="160"/>
        <w:jc w:val="center"/>
        <w:rPr>
          <w:rFonts w:ascii="GHEA Grapalat" w:hAnsi="GHEA Grapalat"/>
          <w:b/>
        </w:rPr>
      </w:pPr>
    </w:p>
    <w:p w14:paraId="6B65CE89" w14:textId="77777777" w:rsidR="00FF5A5B" w:rsidRDefault="00FF5A5B" w:rsidP="00FF5A5B">
      <w:pPr>
        <w:widowControl w:val="0"/>
        <w:spacing w:after="160"/>
        <w:jc w:val="center"/>
        <w:rPr>
          <w:rFonts w:ascii="GHEA Grapalat" w:hAnsi="GHEA Grapalat"/>
          <w:b/>
        </w:rPr>
      </w:pPr>
    </w:p>
    <w:p w14:paraId="3BB13BCE" w14:textId="77777777" w:rsidR="00FF5A5B" w:rsidRPr="00374F4A" w:rsidRDefault="00FF5A5B" w:rsidP="00FF5A5B">
      <w:pPr>
        <w:widowControl w:val="0"/>
        <w:spacing w:after="160"/>
        <w:jc w:val="center"/>
        <w:rPr>
          <w:rFonts w:ascii="GHEA Grapalat" w:hAnsi="GHEA Grapalat"/>
          <w:b/>
        </w:rPr>
      </w:pPr>
      <w:r>
        <w:rPr>
          <w:rFonts w:ascii="GHEA Grapalat" w:hAnsi="GHEA Grapalat"/>
          <w:b/>
        </w:rPr>
        <w:t xml:space="preserve">ЧАСТЬ II. </w:t>
      </w:r>
    </w:p>
    <w:p w14:paraId="1950262E" w14:textId="77777777" w:rsidR="00FF5A5B" w:rsidRPr="00374F4A" w:rsidRDefault="00FF5A5B" w:rsidP="00FF5A5B">
      <w:pPr>
        <w:widowControl w:val="0"/>
        <w:spacing w:after="160"/>
        <w:jc w:val="center"/>
        <w:rPr>
          <w:rFonts w:ascii="GHEA Grapalat" w:hAnsi="GHEA Grapalat"/>
          <w:b/>
        </w:rPr>
      </w:pPr>
    </w:p>
    <w:p w14:paraId="32D56C1B" w14:textId="77777777" w:rsidR="00FF5A5B" w:rsidRDefault="00FF5A5B" w:rsidP="00FF5A5B">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40A126E5" w14:textId="77777777" w:rsidR="00FF5A5B" w:rsidRPr="008842CE" w:rsidRDefault="00FF5A5B" w:rsidP="00FF5A5B">
      <w:pPr>
        <w:widowControl w:val="0"/>
        <w:spacing w:after="160"/>
        <w:jc w:val="center"/>
        <w:rPr>
          <w:rFonts w:ascii="GHEA Grapalat" w:hAnsi="GHEA Grapalat"/>
          <w:b/>
        </w:rPr>
      </w:pPr>
    </w:p>
    <w:p w14:paraId="015DE5EE" w14:textId="77777777" w:rsidR="00FF5A5B" w:rsidRPr="003A1EBB"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0A4A7A8F" w14:textId="77777777" w:rsidR="00FF5A5B" w:rsidRPr="003A1EBB" w:rsidRDefault="00FF5A5B" w:rsidP="00FF5A5B">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664C8209" w14:textId="77777777" w:rsidR="00FF5A5B" w:rsidRPr="00625529" w:rsidRDefault="00FF5A5B" w:rsidP="00FF5A5B">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2025808E" w14:textId="77777777" w:rsidR="00FF5A5B" w:rsidRDefault="00FF5A5B" w:rsidP="00FF5A5B">
      <w:pPr>
        <w:rPr>
          <w:rFonts w:ascii="GHEA Grapalat" w:hAnsi="GHEA Grapalat"/>
          <w:spacing w:val="-6"/>
        </w:rPr>
      </w:pPr>
      <w:r>
        <w:rPr>
          <w:rFonts w:ascii="GHEA Grapalat" w:hAnsi="GHEA Grapalat"/>
          <w:spacing w:val="-6"/>
        </w:rPr>
        <w:br w:type="page"/>
      </w:r>
    </w:p>
    <w:p w14:paraId="59C18B52" w14:textId="24DCE2A5" w:rsidR="00FF5A5B" w:rsidRPr="006D2DF7" w:rsidRDefault="00FF5A5B" w:rsidP="00FF5A5B">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52BA5">
        <w:rPr>
          <w:rFonts w:ascii="GHEA Grapalat" w:hAnsi="GHEA Grapalat"/>
          <w:b/>
          <w:spacing w:val="-6"/>
        </w:rPr>
        <w:t>HFF-GH-NPTcDzB -2025/5</w:t>
      </w:r>
      <w:r w:rsidRPr="005D49A0">
        <w:rPr>
          <w:rFonts w:ascii="GHEA Grapalat" w:hAnsi="GHEA Grapalat"/>
          <w:spacing w:val="-6"/>
        </w:rPr>
        <w:t xml:space="preserve"> </w:t>
      </w:r>
      <w:r w:rsidRPr="006D2DF7">
        <w:rPr>
          <w:rFonts w:ascii="GHEA Grapalat" w:hAnsi="GHEA Grapalat"/>
          <w:spacing w:val="-6"/>
        </w:rPr>
        <w:t>(далее — процедура).</w:t>
      </w:r>
    </w:p>
    <w:p w14:paraId="710AAA6B" w14:textId="77777777" w:rsidR="00FF5A5B" w:rsidRPr="000B2CFA" w:rsidRDefault="00FF5A5B" w:rsidP="00FF5A5B">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138BEB6" w14:textId="77777777" w:rsidR="00FF5A5B" w:rsidRPr="009044F1" w:rsidRDefault="00FF5A5B" w:rsidP="00FF5A5B">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8F91F10" w14:textId="77777777" w:rsidR="00FF5A5B" w:rsidRPr="009044F1" w:rsidRDefault="00FF5A5B" w:rsidP="00FF5A5B">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298593" w14:textId="77777777" w:rsidR="00FF5A5B" w:rsidRPr="006115CC" w:rsidRDefault="00FF5A5B" w:rsidP="00FF5A5B">
      <w:pPr>
        <w:pStyle w:val="BodyTextIndent"/>
        <w:widowControl w:val="0"/>
        <w:spacing w:after="160" w:line="240" w:lineRule="auto"/>
        <w:ind w:left="1701" w:firstLine="0"/>
        <w:rPr>
          <w:rFonts w:ascii="GHEA Grapalat" w:hAnsi="GHEA Grapalat"/>
          <w:b/>
          <w:i w:val="0"/>
          <w:sz w:val="24"/>
          <w:szCs w:val="24"/>
          <w:u w:val="single"/>
        </w:rPr>
      </w:pPr>
      <w:r w:rsidRPr="009044F1">
        <w:rPr>
          <w:rFonts w:ascii="GHEA Grapalat" w:hAnsi="GHEA Grapalat"/>
          <w:sz w:val="24"/>
          <w:szCs w:val="24"/>
        </w:rPr>
        <w:t>Адрес электронной почты секретаря оценочной комиссии "</w:t>
      </w:r>
      <w:r>
        <w:fldChar w:fldCharType="begin"/>
      </w:r>
      <w:r>
        <w:instrText>HYPERLINK "mailto:ofelia.kirakosyan@ffa.am"</w:instrText>
      </w:r>
      <w:r>
        <w:fldChar w:fldCharType="separate"/>
      </w:r>
      <w:r w:rsidRPr="006115CC">
        <w:rPr>
          <w:rStyle w:val="Hyperlink"/>
          <w:rFonts w:ascii="GHEA Grapalat" w:hAnsi="GHEA Grapalat"/>
          <w:b/>
          <w:i w:val="0"/>
          <w:lang w:val="af-ZA"/>
        </w:rPr>
        <w:t>ofelia.kirakosyan@ffa.am</w:t>
      </w:r>
      <w:r>
        <w:fldChar w:fldCharType="end"/>
      </w:r>
    </w:p>
    <w:p w14:paraId="7BF62D4B" w14:textId="77777777" w:rsidR="00FF5A5B" w:rsidRPr="009044F1" w:rsidRDefault="00FF5A5B" w:rsidP="00FF5A5B">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2E348EBB" w14:textId="77777777" w:rsidR="00FF5A5B" w:rsidRPr="009044F1" w:rsidRDefault="00FF5A5B" w:rsidP="00FF5A5B">
      <w:pPr>
        <w:pStyle w:val="Heading3"/>
        <w:keepNext w:val="0"/>
        <w:widowControl w:val="0"/>
        <w:spacing w:after="160" w:line="240" w:lineRule="auto"/>
        <w:rPr>
          <w:rFonts w:ascii="GHEA Grapalat" w:hAnsi="GHEA Grapalat"/>
          <w:sz w:val="24"/>
          <w:szCs w:val="24"/>
        </w:rPr>
      </w:pPr>
    </w:p>
    <w:p w14:paraId="315478C5" w14:textId="77777777" w:rsidR="00FF5A5B" w:rsidRPr="009044F1" w:rsidRDefault="00FF5A5B" w:rsidP="00FF5A5B">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10A9F96F" w14:textId="77777777" w:rsidR="00FF5A5B" w:rsidRPr="009044F1" w:rsidRDefault="00FF5A5B" w:rsidP="00FF5A5B">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(да</w:t>
      </w:r>
      <w:r w:rsidRPr="005D49A0">
        <w:rPr>
          <w:rFonts w:ascii="GHEA Grapalat" w:hAnsi="GHEA Grapalat"/>
          <w:b/>
          <w:bCs/>
          <w:i w:val="0"/>
          <w:sz w:val="24"/>
          <w:szCs w:val="24"/>
        </w:rPr>
        <w:t>"Экспертиза проектно-сметной документации строительства футбольной школы в общине Арташат, Араратской области РА"</w:t>
      </w:r>
      <w:r w:rsidRPr="009044F1">
        <w:rPr>
          <w:rFonts w:ascii="GHEA Grapalat" w:hAnsi="GHEA Grapalat"/>
          <w:i w:val="0"/>
          <w:sz w:val="24"/>
          <w:szCs w:val="24"/>
        </w:rPr>
        <w:t xml:space="preserve"> лее — также </w:t>
      </w:r>
      <w:r>
        <w:rPr>
          <w:rFonts w:ascii="GHEA Grapalat" w:hAnsi="GHEA Grapalat"/>
          <w:i w:val="0"/>
          <w:sz w:val="24"/>
          <w:szCs w:val="24"/>
        </w:rPr>
        <w:t>услуга</w:t>
      </w:r>
      <w:r w:rsidRPr="009044F1">
        <w:rPr>
          <w:rFonts w:ascii="GHEA Grapalat" w:hAnsi="GHEA Grapalat"/>
          <w:i w:val="0"/>
          <w:sz w:val="24"/>
          <w:szCs w:val="24"/>
        </w:rPr>
        <w:t>) для нужд "</w:t>
      </w:r>
      <w:r w:rsidRPr="005D49A0">
        <w:rPr>
          <w:rFonts w:ascii="GHEA Grapalat" w:hAnsi="GHEA Grapalat"/>
          <w:b/>
          <w:i w:val="0"/>
          <w:sz w:val="24"/>
          <w:szCs w:val="24"/>
        </w:rPr>
        <w:t xml:space="preserve"> </w:t>
      </w:r>
      <w:r w:rsidRPr="006115CC">
        <w:rPr>
          <w:rFonts w:ascii="GHEA Grapalat" w:hAnsi="GHEA Grapalat"/>
          <w:b/>
          <w:i w:val="0"/>
          <w:sz w:val="24"/>
          <w:szCs w:val="24"/>
        </w:rPr>
        <w:t>Общественная организация "Федерация футбола Армении</w:t>
      </w:r>
      <w:r w:rsidRPr="006115CC">
        <w:rPr>
          <w:rFonts w:ascii="GHEA Grapalat" w:hAnsi="GHEA Grapalat"/>
          <w:b/>
          <w:i w:val="0"/>
          <w:sz w:val="16"/>
          <w:szCs w:val="16"/>
        </w:rPr>
        <w:t xml:space="preserve"> </w:t>
      </w:r>
      <w:r w:rsidRPr="009044F1">
        <w:rPr>
          <w:rFonts w:ascii="GHEA Grapalat" w:hAnsi="GHEA Grapalat"/>
          <w:i w:val="0"/>
          <w:sz w:val="24"/>
          <w:szCs w:val="24"/>
        </w:rPr>
        <w:t>", которые сгруппированы в лоты "</w:t>
      </w:r>
      <w:r>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FF5A5B" w:rsidRPr="009044F1" w14:paraId="168CC61C" w14:textId="77777777" w:rsidTr="0074525E">
        <w:trPr>
          <w:jc w:val="center"/>
        </w:trPr>
        <w:tc>
          <w:tcPr>
            <w:tcW w:w="2634" w:type="dxa"/>
            <w:gridSpan w:val="2"/>
            <w:vAlign w:val="center"/>
          </w:tcPr>
          <w:p w14:paraId="63D2BEF6" w14:textId="77777777" w:rsidR="00FF5A5B" w:rsidRPr="009044F1" w:rsidRDefault="00FF5A5B" w:rsidP="0074525E">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26F4C094" w14:textId="77777777" w:rsidR="00FF5A5B" w:rsidRPr="009044F1" w:rsidRDefault="00FF5A5B" w:rsidP="0074525E">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F5A5B" w:rsidRPr="009044F1" w14:paraId="71E1CDDC" w14:textId="77777777" w:rsidTr="0074525E">
        <w:trPr>
          <w:jc w:val="center"/>
        </w:trPr>
        <w:tc>
          <w:tcPr>
            <w:tcW w:w="1216" w:type="dxa"/>
            <w:vAlign w:val="center"/>
          </w:tcPr>
          <w:p w14:paraId="3198D991" w14:textId="77777777" w:rsidR="00FF5A5B" w:rsidRPr="009044F1" w:rsidRDefault="00FF5A5B" w:rsidP="0074525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4FDF6EC2" w14:textId="77777777" w:rsidR="00FF5A5B" w:rsidRPr="00970424" w:rsidRDefault="00FF5A5B" w:rsidP="0074525E">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49A8F592" w14:textId="77777777" w:rsidR="00FF5A5B" w:rsidRPr="009044F1" w:rsidRDefault="00FF5A5B" w:rsidP="0074525E">
            <w:pPr>
              <w:pStyle w:val="BodyTextIndent2"/>
              <w:widowControl w:val="0"/>
              <w:spacing w:after="120" w:line="240" w:lineRule="auto"/>
              <w:ind w:firstLine="0"/>
              <w:rPr>
                <w:rFonts w:ascii="GHEA Grapalat" w:hAnsi="GHEA Grapalat"/>
                <w:sz w:val="24"/>
                <w:szCs w:val="24"/>
                <w:u w:val="single"/>
              </w:rPr>
            </w:pPr>
          </w:p>
        </w:tc>
      </w:tr>
      <w:tr w:rsidR="00FF5A5B" w:rsidRPr="009044F1" w14:paraId="39FBE426" w14:textId="77777777" w:rsidTr="0074525E">
        <w:trPr>
          <w:jc w:val="center"/>
        </w:trPr>
        <w:tc>
          <w:tcPr>
            <w:tcW w:w="1216" w:type="dxa"/>
            <w:vAlign w:val="center"/>
          </w:tcPr>
          <w:p w14:paraId="7EA3595E" w14:textId="77777777" w:rsidR="00FF5A5B" w:rsidRPr="009044F1" w:rsidRDefault="00FF5A5B" w:rsidP="0074525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5BA87371" w14:textId="77777777" w:rsidR="00FF5A5B" w:rsidRPr="009044F1" w:rsidRDefault="00FF5A5B" w:rsidP="0074525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3 750 000</w:t>
            </w:r>
          </w:p>
        </w:tc>
        <w:tc>
          <w:tcPr>
            <w:tcW w:w="6600" w:type="dxa"/>
            <w:vAlign w:val="center"/>
          </w:tcPr>
          <w:p w14:paraId="68619F79" w14:textId="77777777" w:rsidR="00FF5A5B" w:rsidRPr="00A95E15" w:rsidRDefault="00FF5A5B" w:rsidP="0074525E">
            <w:pPr>
              <w:shd w:val="clear" w:color="auto" w:fill="FFFFFF"/>
              <w:ind w:left="30" w:firstLine="180"/>
              <w:jc w:val="center"/>
              <w:rPr>
                <w:rFonts w:ascii="GHEA Grapalat" w:hAnsi="GHEA Grapalat"/>
              </w:rPr>
            </w:pPr>
            <w:r w:rsidRPr="00A95E15">
              <w:rPr>
                <w:rFonts w:ascii="GHEA Grapalat" w:hAnsi="GHEA Grapalat"/>
              </w:rPr>
              <w:t>Экспертиза проектно-сметной документации</w:t>
            </w:r>
          </w:p>
          <w:p w14:paraId="042FD49B" w14:textId="77777777" w:rsidR="00FF5A5B" w:rsidRPr="009044F1" w:rsidRDefault="00FF5A5B" w:rsidP="0074525E">
            <w:pPr>
              <w:pStyle w:val="BodyTextIndent2"/>
              <w:widowControl w:val="0"/>
              <w:spacing w:after="120" w:line="240" w:lineRule="auto"/>
              <w:ind w:firstLine="0"/>
              <w:jc w:val="center"/>
              <w:rPr>
                <w:rFonts w:ascii="GHEA Grapalat" w:hAnsi="GHEA Grapalat"/>
                <w:sz w:val="24"/>
                <w:szCs w:val="24"/>
                <w:u w:val="single"/>
                <w:vertAlign w:val="subscript"/>
              </w:rPr>
            </w:pPr>
          </w:p>
        </w:tc>
      </w:tr>
    </w:tbl>
    <w:p w14:paraId="0F6C553B" w14:textId="77777777" w:rsidR="00FF5A5B" w:rsidRPr="009044F1" w:rsidRDefault="00FF5A5B" w:rsidP="00FF5A5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4A0E8097" w14:textId="77777777" w:rsidR="00FF5A5B" w:rsidRPr="009044F1" w:rsidRDefault="00FF5A5B" w:rsidP="00FF5A5B">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FF5A5B" w:rsidRPr="009044F1" w14:paraId="149375A4" w14:textId="77777777" w:rsidTr="0074525E">
        <w:trPr>
          <w:jc w:val="center"/>
        </w:trPr>
        <w:tc>
          <w:tcPr>
            <w:tcW w:w="6356" w:type="dxa"/>
            <w:gridSpan w:val="2"/>
          </w:tcPr>
          <w:p w14:paraId="2967F7A0" w14:textId="77777777" w:rsidR="00FF5A5B" w:rsidRPr="009044F1" w:rsidRDefault="00FF5A5B" w:rsidP="0074525E">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FF5A5B" w:rsidRPr="009044F1" w14:paraId="139319F8" w14:textId="77777777" w:rsidTr="0074525E">
        <w:trPr>
          <w:jc w:val="center"/>
        </w:trPr>
        <w:tc>
          <w:tcPr>
            <w:tcW w:w="2580" w:type="dxa"/>
            <w:vAlign w:val="center"/>
          </w:tcPr>
          <w:p w14:paraId="7814D71D" w14:textId="77777777" w:rsidR="00FF5A5B" w:rsidRPr="009044F1" w:rsidRDefault="00FF5A5B" w:rsidP="0074525E">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528D58C3" w14:textId="77777777" w:rsidR="00FF5A5B" w:rsidRPr="009044F1" w:rsidRDefault="00FF5A5B" w:rsidP="0074525E">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FF5A5B" w:rsidRPr="009044F1" w14:paraId="2E9E4A5D" w14:textId="77777777" w:rsidTr="0074525E">
        <w:trPr>
          <w:jc w:val="center"/>
        </w:trPr>
        <w:tc>
          <w:tcPr>
            <w:tcW w:w="2580" w:type="dxa"/>
          </w:tcPr>
          <w:p w14:paraId="0D57EC81" w14:textId="77777777" w:rsidR="00FF5A5B" w:rsidRPr="009044F1" w:rsidRDefault="00FF5A5B" w:rsidP="0074525E">
            <w:pPr>
              <w:widowControl w:val="0"/>
              <w:spacing w:after="120"/>
              <w:jc w:val="center"/>
              <w:rPr>
                <w:rFonts w:ascii="GHEA Grapalat" w:hAnsi="GHEA Grapalat"/>
              </w:rPr>
            </w:pPr>
            <w:r w:rsidRPr="00A95E15">
              <w:rPr>
                <w:rFonts w:ascii="GHEA Grapalat" w:hAnsi="GHEA Grapalat"/>
                <w:i/>
              </w:rPr>
              <w:t>Не предусмотрен</w:t>
            </w:r>
            <w:r>
              <w:rPr>
                <w:rFonts w:ascii="GHEA Grapalat" w:hAnsi="GHEA Grapalat"/>
                <w:i/>
              </w:rPr>
              <w:t>а</w:t>
            </w:r>
          </w:p>
        </w:tc>
        <w:tc>
          <w:tcPr>
            <w:tcW w:w="3776" w:type="dxa"/>
          </w:tcPr>
          <w:p w14:paraId="0118C731" w14:textId="77777777" w:rsidR="00FF5A5B" w:rsidRPr="009044F1" w:rsidRDefault="00FF5A5B" w:rsidP="0074525E">
            <w:pPr>
              <w:widowControl w:val="0"/>
              <w:spacing w:after="120"/>
              <w:jc w:val="center"/>
              <w:rPr>
                <w:rFonts w:ascii="GHEA Grapalat" w:hAnsi="GHEA Grapalat"/>
              </w:rPr>
            </w:pPr>
          </w:p>
        </w:tc>
      </w:tr>
      <w:tr w:rsidR="00FF5A5B" w:rsidRPr="009044F1" w14:paraId="5884CEE5" w14:textId="77777777" w:rsidTr="0074525E">
        <w:trPr>
          <w:jc w:val="center"/>
        </w:trPr>
        <w:tc>
          <w:tcPr>
            <w:tcW w:w="2580" w:type="dxa"/>
          </w:tcPr>
          <w:p w14:paraId="0997A808" w14:textId="77777777" w:rsidR="00FF5A5B" w:rsidRPr="009044F1" w:rsidRDefault="00FF5A5B" w:rsidP="0074525E">
            <w:pPr>
              <w:widowControl w:val="0"/>
              <w:spacing w:after="120"/>
              <w:jc w:val="center"/>
              <w:rPr>
                <w:rFonts w:ascii="GHEA Grapalat" w:hAnsi="GHEA Grapalat"/>
              </w:rPr>
            </w:pPr>
          </w:p>
        </w:tc>
        <w:tc>
          <w:tcPr>
            <w:tcW w:w="3776" w:type="dxa"/>
          </w:tcPr>
          <w:p w14:paraId="1A15FC82" w14:textId="77777777" w:rsidR="00FF5A5B" w:rsidRPr="009044F1" w:rsidRDefault="00FF5A5B" w:rsidP="0074525E">
            <w:pPr>
              <w:widowControl w:val="0"/>
              <w:spacing w:after="120"/>
              <w:jc w:val="center"/>
              <w:rPr>
                <w:rFonts w:ascii="GHEA Grapalat" w:hAnsi="GHEA Grapalat"/>
              </w:rPr>
            </w:pPr>
          </w:p>
        </w:tc>
      </w:tr>
    </w:tbl>
    <w:p w14:paraId="7A020A35" w14:textId="77777777" w:rsidR="00FF5A5B" w:rsidRPr="009044F1" w:rsidRDefault="00FF5A5B" w:rsidP="00FF5A5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14:paraId="248A313D" w14:textId="77777777" w:rsidR="00096865" w:rsidRPr="009044F1" w:rsidRDefault="00096865" w:rsidP="00B46D58">
      <w:pPr>
        <w:widowControl w:val="0"/>
        <w:spacing w:after="160"/>
        <w:ind w:firstLine="567"/>
        <w:jc w:val="center"/>
        <w:rPr>
          <w:rFonts w:ascii="GHEA Grapalat" w:hAnsi="GHEA Grapalat" w:cs="Sylfaen"/>
          <w:i/>
        </w:rPr>
      </w:pPr>
    </w:p>
    <w:p w14:paraId="648FB0D9"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14:paraId="77805DCE"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29B940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58ADBD5"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трафикинг людей, </w:t>
      </w:r>
      <w:r w:rsidRPr="009044F1">
        <w:rPr>
          <w:rFonts w:ascii="GHEA Grapalat" w:hAnsi="GHEA Grapalat"/>
        </w:rPr>
        <w:lastRenderedPageBreak/>
        <w:t>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6B206DE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5625ADC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E89A527"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14:paraId="0191C9E6" w14:textId="77777777"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0FB326D" w14:textId="77777777" w:rsidR="001F0358" w:rsidRPr="009044F1" w:rsidRDefault="001F0358" w:rsidP="00B46D58">
      <w:pPr>
        <w:widowControl w:val="0"/>
        <w:tabs>
          <w:tab w:val="left" w:pos="1134"/>
        </w:tabs>
        <w:spacing w:after="160"/>
        <w:ind w:firstLine="567"/>
        <w:jc w:val="both"/>
        <w:rPr>
          <w:rFonts w:ascii="GHEA Grapalat" w:hAnsi="GHEA Grapalat"/>
        </w:rPr>
      </w:pPr>
    </w:p>
    <w:p w14:paraId="4FCA7071"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448731F"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A753E76"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EE9F24F"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00019872"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5841F56D"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75713049"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w:t>
      </w:r>
      <w:r w:rsidRPr="009044F1">
        <w:rPr>
          <w:rFonts w:ascii="GHEA Grapalat" w:hAnsi="GHEA Grapalat"/>
        </w:rPr>
        <w:lastRenderedPageBreak/>
        <w:t>участника на условиях, предусмотренных настоящим приглашением.</w:t>
      </w:r>
    </w:p>
    <w:p w14:paraId="1256587C" w14:textId="77777777"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58D392F"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5D7730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5649AC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F937A5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67C973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6717C3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AB7A63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26F9FEF"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F5770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58841F8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w:t>
      </w:r>
      <w:r w:rsidRPr="009044F1">
        <w:rPr>
          <w:rFonts w:ascii="GHEA Grapalat" w:hAnsi="GHEA Grapalat"/>
          <w:color w:val="000000"/>
        </w:rPr>
        <w:lastRenderedPageBreak/>
        <w:t>(если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FB9E132"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901179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F43482"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88F41E8" w14:textId="77777777" w:rsidR="00E67CC4" w:rsidRDefault="00096865" w:rsidP="00E67CC4">
      <w:pPr>
        <w:widowControl w:val="0"/>
        <w:tabs>
          <w:tab w:val="left" w:pos="1134"/>
        </w:tabs>
        <w:spacing w:after="160"/>
        <w:ind w:firstLine="567"/>
        <w:jc w:val="both"/>
        <w:rPr>
          <w:rFonts w:ascii="GHEA Grapalat" w:hAnsi="GHEA Grapalat"/>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620AEB27" w14:textId="48F25365" w:rsidR="00402FA8" w:rsidRPr="00402FA8" w:rsidRDefault="00402FA8" w:rsidP="00402FA8">
      <w:pPr>
        <w:widowControl w:val="0"/>
        <w:tabs>
          <w:tab w:val="left" w:pos="1134"/>
        </w:tabs>
        <w:spacing w:after="160"/>
        <w:ind w:firstLine="567"/>
        <w:jc w:val="both"/>
        <w:rPr>
          <w:rFonts w:ascii="GHEA Grapalat" w:hAnsi="GHEA Grapalat" w:cs="Arial Armenian"/>
          <w:b/>
          <w:bCs/>
        </w:rPr>
      </w:pPr>
      <w:r w:rsidRPr="00402FA8">
        <w:rPr>
          <w:rFonts w:ascii="GHEA Grapalat" w:hAnsi="GHEA Grapalat" w:cs="Arial Armenian"/>
          <w:b/>
          <w:bCs/>
        </w:rPr>
        <w:t>2.4.1 Участник должен иметь следующую лицензию и модули (вкладки):</w:t>
      </w: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193"/>
        <w:gridCol w:w="3744"/>
      </w:tblGrid>
      <w:tr w:rsidR="00015408" w:rsidRPr="00F33BBD" w14:paraId="1265A37F" w14:textId="77777777" w:rsidTr="0074525E">
        <w:tc>
          <w:tcPr>
            <w:tcW w:w="1413" w:type="dxa"/>
            <w:tcBorders>
              <w:top w:val="single" w:sz="4" w:space="0" w:color="auto"/>
              <w:left w:val="single" w:sz="4" w:space="0" w:color="auto"/>
              <w:bottom w:val="single" w:sz="4" w:space="0" w:color="auto"/>
              <w:right w:val="single" w:sz="4" w:space="0" w:color="auto"/>
            </w:tcBorders>
            <w:hideMark/>
          </w:tcPr>
          <w:p w14:paraId="3F7B55C2" w14:textId="77777777" w:rsidR="00015408" w:rsidRPr="00F33BBD" w:rsidRDefault="00015408" w:rsidP="0074525E">
            <w:pPr>
              <w:widowControl w:val="0"/>
              <w:spacing w:after="160"/>
              <w:jc w:val="center"/>
              <w:rPr>
                <w:rFonts w:ascii="GHEA Grapalat" w:hAnsi="GHEA Grapalat"/>
                <w:b/>
                <w:i/>
                <w:sz w:val="22"/>
                <w:szCs w:val="22"/>
              </w:rPr>
            </w:pPr>
            <w:proofErr w:type="spellStart"/>
            <w:r w:rsidRPr="00F33BBD">
              <w:rPr>
                <w:rFonts w:ascii="GHEA Grapalat" w:hAnsi="GHEA Grapalat"/>
                <w:b/>
                <w:bCs/>
                <w:i/>
                <w:iCs/>
                <w:sz w:val="22"/>
                <w:szCs w:val="22"/>
                <w:lang w:val="es-ES"/>
              </w:rPr>
              <w:t>Номера</w:t>
            </w:r>
            <w:proofErr w:type="spellEnd"/>
            <w:r w:rsidRPr="00F33BBD">
              <w:rPr>
                <w:rFonts w:ascii="GHEA Grapalat" w:hAnsi="GHEA Grapalat"/>
                <w:b/>
                <w:bCs/>
                <w:i/>
                <w:iCs/>
                <w:sz w:val="22"/>
                <w:szCs w:val="22"/>
                <w:lang w:val="es-ES"/>
              </w:rPr>
              <w:t xml:space="preserve"> </w:t>
            </w:r>
            <w:r w:rsidRPr="00F33BBD">
              <w:rPr>
                <w:rFonts w:ascii="GHEA Grapalat" w:hAnsi="GHEA Grapalat"/>
                <w:b/>
                <w:bCs/>
                <w:i/>
                <w:iCs/>
                <w:sz w:val="22"/>
                <w:szCs w:val="22"/>
              </w:rPr>
              <w:t>лотов</w:t>
            </w:r>
          </w:p>
        </w:tc>
        <w:tc>
          <w:tcPr>
            <w:tcW w:w="5193" w:type="dxa"/>
            <w:tcBorders>
              <w:top w:val="single" w:sz="4" w:space="0" w:color="auto"/>
              <w:left w:val="single" w:sz="4" w:space="0" w:color="auto"/>
              <w:bottom w:val="single" w:sz="4" w:space="0" w:color="auto"/>
              <w:right w:val="single" w:sz="4" w:space="0" w:color="auto"/>
            </w:tcBorders>
            <w:vAlign w:val="center"/>
            <w:hideMark/>
          </w:tcPr>
          <w:p w14:paraId="7995B6AF" w14:textId="77777777" w:rsidR="00015408" w:rsidRPr="00F33BBD" w:rsidRDefault="00015408" w:rsidP="0074525E">
            <w:pPr>
              <w:widowControl w:val="0"/>
              <w:spacing w:after="160"/>
              <w:jc w:val="center"/>
              <w:rPr>
                <w:rFonts w:ascii="GHEA Grapalat" w:hAnsi="GHEA Grapalat"/>
                <w:b/>
                <w:bCs/>
                <w:i/>
                <w:iCs/>
                <w:sz w:val="22"/>
                <w:szCs w:val="22"/>
                <w:lang w:val="es-ES"/>
              </w:rPr>
            </w:pPr>
            <w:proofErr w:type="spellStart"/>
            <w:r w:rsidRPr="00F33BBD">
              <w:rPr>
                <w:rFonts w:ascii="GHEA Grapalat" w:hAnsi="GHEA Grapalat"/>
                <w:b/>
                <w:i/>
                <w:sz w:val="22"/>
                <w:szCs w:val="22"/>
                <w:lang w:val="es-ES"/>
              </w:rPr>
              <w:t>Требуемые</w:t>
            </w:r>
            <w:proofErr w:type="spellEnd"/>
            <w:r w:rsidRPr="00F33BBD">
              <w:rPr>
                <w:rFonts w:ascii="GHEA Grapalat" w:hAnsi="GHEA Grapalat"/>
                <w:b/>
                <w:i/>
                <w:sz w:val="22"/>
                <w:szCs w:val="22"/>
                <w:lang w:val="es-ES"/>
              </w:rPr>
              <w:t xml:space="preserve"> </w:t>
            </w:r>
            <w:proofErr w:type="spellStart"/>
            <w:r w:rsidRPr="00F33BBD">
              <w:rPr>
                <w:rFonts w:ascii="GHEA Grapalat" w:hAnsi="GHEA Grapalat"/>
                <w:b/>
                <w:i/>
                <w:sz w:val="22"/>
                <w:szCs w:val="22"/>
                <w:lang w:val="es-ES"/>
              </w:rPr>
              <w:t>типы</w:t>
            </w:r>
            <w:proofErr w:type="spellEnd"/>
            <w:r w:rsidRPr="00F33BBD">
              <w:rPr>
                <w:rFonts w:ascii="GHEA Grapalat" w:hAnsi="GHEA Grapalat"/>
                <w:b/>
                <w:i/>
                <w:sz w:val="22"/>
                <w:szCs w:val="22"/>
                <w:lang w:val="es-ES"/>
              </w:rPr>
              <w:t xml:space="preserve"> </w:t>
            </w:r>
            <w:proofErr w:type="spellStart"/>
            <w:r w:rsidRPr="00F33BBD">
              <w:rPr>
                <w:rFonts w:ascii="GHEA Grapalat" w:hAnsi="GHEA Grapalat"/>
                <w:b/>
                <w:i/>
                <w:sz w:val="22"/>
                <w:szCs w:val="22"/>
                <w:lang w:val="es-ES"/>
              </w:rPr>
              <w:t>лицензий</w:t>
            </w:r>
            <w:proofErr w:type="spellEnd"/>
            <w:r w:rsidRPr="00F33BBD">
              <w:rPr>
                <w:rFonts w:ascii="GHEA Grapalat" w:hAnsi="GHEA Grapalat"/>
                <w:b/>
                <w:i/>
                <w:sz w:val="22"/>
                <w:szCs w:val="22"/>
              </w:rPr>
              <w:t>, в</w:t>
            </w:r>
            <w:proofErr w:type="spellStart"/>
            <w:r w:rsidRPr="00F33BBD">
              <w:rPr>
                <w:rFonts w:ascii="GHEA Grapalat" w:hAnsi="GHEA Grapalat"/>
                <w:b/>
                <w:i/>
                <w:sz w:val="22"/>
                <w:szCs w:val="22"/>
                <w:lang w:val="es-ES"/>
              </w:rPr>
              <w:t>кладки</w:t>
            </w:r>
            <w:proofErr w:type="spellEnd"/>
            <w:r w:rsidRPr="00F33BBD">
              <w:rPr>
                <w:rFonts w:ascii="GHEA Grapalat" w:hAnsi="GHEA Grapalat"/>
                <w:b/>
                <w:i/>
                <w:sz w:val="22"/>
                <w:szCs w:val="22"/>
                <w:lang w:val="es-ES"/>
              </w:rPr>
              <w:t>:</w:t>
            </w:r>
          </w:p>
        </w:tc>
        <w:tc>
          <w:tcPr>
            <w:tcW w:w="3744" w:type="dxa"/>
            <w:tcBorders>
              <w:top w:val="single" w:sz="4" w:space="0" w:color="auto"/>
              <w:left w:val="single" w:sz="4" w:space="0" w:color="auto"/>
              <w:bottom w:val="single" w:sz="4" w:space="0" w:color="auto"/>
              <w:right w:val="single" w:sz="4" w:space="0" w:color="auto"/>
            </w:tcBorders>
            <w:hideMark/>
          </w:tcPr>
          <w:p w14:paraId="7F8E5527" w14:textId="77777777" w:rsidR="00015408" w:rsidRPr="00F33BBD" w:rsidRDefault="00015408" w:rsidP="0074525E">
            <w:pPr>
              <w:widowControl w:val="0"/>
              <w:spacing w:after="160"/>
              <w:jc w:val="center"/>
              <w:rPr>
                <w:rFonts w:ascii="GHEA Grapalat" w:hAnsi="GHEA Grapalat"/>
                <w:b/>
                <w:i/>
                <w:sz w:val="22"/>
                <w:szCs w:val="22"/>
                <w:lang w:val="hy-AM"/>
              </w:rPr>
            </w:pPr>
            <w:proofErr w:type="spellStart"/>
            <w:r w:rsidRPr="00F33BBD">
              <w:rPr>
                <w:rFonts w:ascii="GHEA Grapalat" w:hAnsi="GHEA Grapalat"/>
                <w:b/>
                <w:i/>
                <w:sz w:val="22"/>
                <w:szCs w:val="22"/>
                <w:lang w:val="es-ES"/>
              </w:rPr>
              <w:t>патенты</w:t>
            </w:r>
            <w:proofErr w:type="spellEnd"/>
          </w:p>
        </w:tc>
      </w:tr>
      <w:tr w:rsidR="00015408" w:rsidRPr="00F33BBD" w14:paraId="4A2C86B6" w14:textId="77777777" w:rsidTr="0074525E">
        <w:tc>
          <w:tcPr>
            <w:tcW w:w="1413" w:type="dxa"/>
            <w:tcBorders>
              <w:top w:val="single" w:sz="4" w:space="0" w:color="auto"/>
              <w:left w:val="single" w:sz="4" w:space="0" w:color="auto"/>
              <w:bottom w:val="single" w:sz="4" w:space="0" w:color="auto"/>
              <w:right w:val="single" w:sz="4" w:space="0" w:color="auto"/>
            </w:tcBorders>
            <w:shd w:val="clear" w:color="auto" w:fill="999999"/>
            <w:hideMark/>
          </w:tcPr>
          <w:p w14:paraId="603DE905" w14:textId="77777777" w:rsidR="00015408" w:rsidRPr="00F33BBD" w:rsidRDefault="00015408" w:rsidP="0074525E">
            <w:pPr>
              <w:widowControl w:val="0"/>
              <w:spacing w:after="160"/>
              <w:jc w:val="center"/>
              <w:rPr>
                <w:rFonts w:ascii="GHEA Grapalat" w:hAnsi="GHEA Grapalat"/>
                <w:b/>
                <w:i/>
                <w:sz w:val="22"/>
                <w:szCs w:val="22"/>
                <w:lang w:val="es-ES"/>
              </w:rPr>
            </w:pPr>
            <w:r w:rsidRPr="00F33BBD">
              <w:rPr>
                <w:rFonts w:ascii="GHEA Grapalat" w:hAnsi="GHEA Grapalat"/>
                <w:b/>
                <w:i/>
                <w:sz w:val="22"/>
                <w:szCs w:val="22"/>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hideMark/>
          </w:tcPr>
          <w:p w14:paraId="42215343" w14:textId="77777777" w:rsidR="00015408" w:rsidRPr="00F33BBD" w:rsidRDefault="00015408" w:rsidP="0074525E">
            <w:pPr>
              <w:widowControl w:val="0"/>
              <w:spacing w:after="160"/>
              <w:jc w:val="center"/>
              <w:rPr>
                <w:rFonts w:ascii="GHEA Grapalat" w:hAnsi="GHEA Grapalat"/>
                <w:b/>
                <w:i/>
                <w:sz w:val="22"/>
                <w:szCs w:val="22"/>
                <w:lang w:val="es-ES"/>
              </w:rPr>
            </w:pPr>
            <w:r w:rsidRPr="00F33BBD">
              <w:rPr>
                <w:rFonts w:ascii="GHEA Grapalat" w:hAnsi="GHEA Grapalat"/>
                <w:b/>
                <w:i/>
                <w:sz w:val="22"/>
                <w:szCs w:val="22"/>
                <w:lang w:val="es-ES"/>
              </w:rPr>
              <w:t>2</w:t>
            </w:r>
          </w:p>
        </w:tc>
        <w:tc>
          <w:tcPr>
            <w:tcW w:w="3744" w:type="dxa"/>
            <w:tcBorders>
              <w:top w:val="single" w:sz="4" w:space="0" w:color="auto"/>
              <w:left w:val="single" w:sz="4" w:space="0" w:color="auto"/>
              <w:bottom w:val="single" w:sz="4" w:space="0" w:color="auto"/>
              <w:right w:val="single" w:sz="4" w:space="0" w:color="auto"/>
            </w:tcBorders>
            <w:shd w:val="clear" w:color="auto" w:fill="999999"/>
            <w:hideMark/>
          </w:tcPr>
          <w:p w14:paraId="13840124" w14:textId="77777777" w:rsidR="00015408" w:rsidRPr="00F33BBD" w:rsidRDefault="00015408" w:rsidP="0074525E">
            <w:pPr>
              <w:widowControl w:val="0"/>
              <w:spacing w:after="160"/>
              <w:jc w:val="center"/>
              <w:rPr>
                <w:rFonts w:ascii="GHEA Grapalat" w:hAnsi="GHEA Grapalat"/>
                <w:b/>
                <w:i/>
                <w:sz w:val="22"/>
                <w:szCs w:val="22"/>
                <w:lang w:val="hy-AM"/>
              </w:rPr>
            </w:pPr>
            <w:r w:rsidRPr="00F33BBD">
              <w:rPr>
                <w:rFonts w:ascii="GHEA Grapalat" w:hAnsi="GHEA Grapalat"/>
                <w:b/>
                <w:i/>
                <w:sz w:val="22"/>
                <w:szCs w:val="22"/>
                <w:lang w:val="hy-AM"/>
              </w:rPr>
              <w:t>3</w:t>
            </w:r>
          </w:p>
        </w:tc>
      </w:tr>
      <w:tr w:rsidR="00015408" w:rsidRPr="00F33BBD" w14:paraId="795E22D5" w14:textId="77777777" w:rsidTr="0074525E">
        <w:tc>
          <w:tcPr>
            <w:tcW w:w="1413" w:type="dxa"/>
            <w:tcBorders>
              <w:top w:val="single" w:sz="4" w:space="0" w:color="auto"/>
              <w:left w:val="single" w:sz="4" w:space="0" w:color="auto"/>
              <w:bottom w:val="single" w:sz="4" w:space="0" w:color="auto"/>
              <w:right w:val="single" w:sz="4" w:space="0" w:color="auto"/>
            </w:tcBorders>
            <w:vAlign w:val="center"/>
            <w:hideMark/>
          </w:tcPr>
          <w:p w14:paraId="2938DCA5" w14:textId="77777777" w:rsidR="00015408" w:rsidRPr="00F33BBD" w:rsidRDefault="00015408" w:rsidP="0074525E">
            <w:pPr>
              <w:widowControl w:val="0"/>
              <w:spacing w:after="160"/>
              <w:jc w:val="center"/>
              <w:rPr>
                <w:rFonts w:ascii="GHEA Grapalat" w:hAnsi="GHEA Grapalat"/>
                <w:i/>
                <w:sz w:val="22"/>
                <w:szCs w:val="22"/>
                <w:lang w:val="hy-AM"/>
              </w:rPr>
            </w:pPr>
            <w:r w:rsidRPr="00F33BBD">
              <w:rPr>
                <w:rFonts w:ascii="GHEA Grapalat" w:hAnsi="GHEA Grapalat"/>
                <w:i/>
                <w:sz w:val="22"/>
                <w:szCs w:val="22"/>
                <w:lang w:val="es-ES"/>
              </w:rPr>
              <w:t>1</w:t>
            </w:r>
          </w:p>
        </w:tc>
        <w:tc>
          <w:tcPr>
            <w:tcW w:w="5193" w:type="dxa"/>
            <w:tcBorders>
              <w:top w:val="single" w:sz="4" w:space="0" w:color="auto"/>
              <w:left w:val="single" w:sz="4" w:space="0" w:color="auto"/>
              <w:bottom w:val="single" w:sz="4" w:space="0" w:color="auto"/>
              <w:right w:val="single" w:sz="4" w:space="0" w:color="auto"/>
            </w:tcBorders>
            <w:vAlign w:val="center"/>
          </w:tcPr>
          <w:p w14:paraId="05756855" w14:textId="77777777" w:rsidR="00015408" w:rsidRPr="00F33BBD" w:rsidRDefault="00015408" w:rsidP="0074525E">
            <w:pPr>
              <w:widowControl w:val="0"/>
              <w:spacing w:after="160"/>
              <w:jc w:val="center"/>
              <w:rPr>
                <w:rFonts w:ascii="GHEA Grapalat" w:hAnsi="GHEA Grapalat"/>
                <w:b/>
                <w:sz w:val="22"/>
                <w:szCs w:val="22"/>
                <w:lang w:val="en-SE"/>
              </w:rPr>
            </w:pPr>
            <w:proofErr w:type="spellStart"/>
            <w:r w:rsidRPr="00F33BBD">
              <w:rPr>
                <w:rFonts w:ascii="GHEA Grapalat" w:hAnsi="GHEA Grapalat"/>
                <w:b/>
                <w:sz w:val="22"/>
                <w:szCs w:val="22"/>
                <w:lang w:val="en-SE"/>
              </w:rPr>
              <w:t>Экспертиза</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градостроительных</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документов</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кроме</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работ</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не</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требующих</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разрешения</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на</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строительство</w:t>
            </w:r>
            <w:proofErr w:type="spellEnd"/>
            <w:r w:rsidRPr="00F33BBD">
              <w:rPr>
                <w:rFonts w:ascii="GHEA Grapalat" w:hAnsi="GHEA Grapalat"/>
                <w:b/>
                <w:sz w:val="22"/>
                <w:szCs w:val="22"/>
                <w:lang w:val="en-SE"/>
              </w:rPr>
              <w:t>):</w:t>
            </w:r>
          </w:p>
          <w:p w14:paraId="043035D0" w14:textId="77777777" w:rsidR="00015408" w:rsidRPr="00F33BBD" w:rsidRDefault="00015408" w:rsidP="00015408">
            <w:pPr>
              <w:widowControl w:val="0"/>
              <w:numPr>
                <w:ilvl w:val="0"/>
                <w:numId w:val="35"/>
              </w:numPr>
              <w:spacing w:after="160"/>
              <w:jc w:val="center"/>
              <w:rPr>
                <w:rFonts w:ascii="GHEA Grapalat" w:hAnsi="GHEA Grapalat"/>
                <w:b/>
                <w:sz w:val="22"/>
                <w:szCs w:val="22"/>
                <w:lang w:val="en-SE"/>
              </w:rPr>
            </w:pPr>
            <w:proofErr w:type="spellStart"/>
            <w:r w:rsidRPr="00F33BBD">
              <w:rPr>
                <w:rFonts w:ascii="GHEA Grapalat" w:hAnsi="GHEA Grapalat"/>
                <w:b/>
                <w:sz w:val="22"/>
                <w:szCs w:val="22"/>
                <w:lang w:val="en-SE"/>
              </w:rPr>
              <w:t>архитектурная</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часть</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проектной</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документации</w:t>
            </w:r>
            <w:proofErr w:type="spellEnd"/>
            <w:r w:rsidRPr="00F33BBD">
              <w:rPr>
                <w:rFonts w:ascii="GHEA Grapalat" w:hAnsi="GHEA Grapalat"/>
                <w:b/>
                <w:sz w:val="22"/>
                <w:szCs w:val="22"/>
                <w:lang w:val="en-SE"/>
              </w:rPr>
              <w:t>,</w:t>
            </w:r>
          </w:p>
          <w:p w14:paraId="488D1121" w14:textId="77777777" w:rsidR="00015408" w:rsidRPr="00F33BBD" w:rsidRDefault="00015408" w:rsidP="00015408">
            <w:pPr>
              <w:widowControl w:val="0"/>
              <w:numPr>
                <w:ilvl w:val="0"/>
                <w:numId w:val="35"/>
              </w:numPr>
              <w:spacing w:after="160"/>
              <w:jc w:val="center"/>
              <w:rPr>
                <w:rFonts w:ascii="GHEA Grapalat" w:hAnsi="GHEA Grapalat"/>
                <w:b/>
                <w:sz w:val="22"/>
                <w:szCs w:val="22"/>
                <w:lang w:val="en-SE"/>
              </w:rPr>
            </w:pPr>
            <w:proofErr w:type="spellStart"/>
            <w:r w:rsidRPr="00F33BBD">
              <w:rPr>
                <w:rFonts w:ascii="GHEA Grapalat" w:hAnsi="GHEA Grapalat"/>
                <w:b/>
                <w:sz w:val="22"/>
                <w:szCs w:val="22"/>
                <w:lang w:val="en-SE"/>
              </w:rPr>
              <w:t>конструктивная</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часть</w:t>
            </w:r>
            <w:proofErr w:type="spellEnd"/>
            <w:r w:rsidRPr="00F33BBD">
              <w:rPr>
                <w:rFonts w:ascii="GHEA Grapalat" w:hAnsi="GHEA Grapalat"/>
                <w:b/>
                <w:sz w:val="22"/>
                <w:szCs w:val="22"/>
                <w:lang w:val="en-SE"/>
              </w:rPr>
              <w:t>,</w:t>
            </w:r>
          </w:p>
          <w:p w14:paraId="66D6EB0A" w14:textId="77777777" w:rsidR="00015408" w:rsidRPr="00F33BBD" w:rsidRDefault="00015408" w:rsidP="00015408">
            <w:pPr>
              <w:widowControl w:val="0"/>
              <w:numPr>
                <w:ilvl w:val="0"/>
                <w:numId w:val="35"/>
              </w:numPr>
              <w:spacing w:after="160"/>
              <w:jc w:val="center"/>
              <w:rPr>
                <w:rFonts w:ascii="GHEA Grapalat" w:hAnsi="GHEA Grapalat"/>
                <w:b/>
                <w:sz w:val="22"/>
                <w:szCs w:val="22"/>
                <w:lang w:val="en-SE"/>
              </w:rPr>
            </w:pPr>
            <w:proofErr w:type="spellStart"/>
            <w:r w:rsidRPr="00F33BBD">
              <w:rPr>
                <w:rFonts w:ascii="GHEA Grapalat" w:hAnsi="GHEA Grapalat"/>
                <w:b/>
                <w:sz w:val="22"/>
                <w:szCs w:val="22"/>
                <w:lang w:val="en-SE"/>
              </w:rPr>
              <w:t>внутренние</w:t>
            </w:r>
            <w:proofErr w:type="spellEnd"/>
            <w:r w:rsidRPr="00F33BBD">
              <w:rPr>
                <w:rFonts w:ascii="GHEA Grapalat" w:hAnsi="GHEA Grapalat"/>
                <w:b/>
                <w:sz w:val="22"/>
                <w:szCs w:val="22"/>
                <w:lang w:val="en-SE"/>
              </w:rPr>
              <w:t xml:space="preserve"> и </w:t>
            </w:r>
            <w:proofErr w:type="spellStart"/>
            <w:r w:rsidRPr="00F33BBD">
              <w:rPr>
                <w:rFonts w:ascii="GHEA Grapalat" w:hAnsi="GHEA Grapalat"/>
                <w:b/>
                <w:sz w:val="22"/>
                <w:szCs w:val="22"/>
                <w:lang w:val="en-SE"/>
              </w:rPr>
              <w:t>наружные</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сети</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водоснабжения</w:t>
            </w:r>
            <w:proofErr w:type="spellEnd"/>
            <w:r w:rsidRPr="00F33BBD">
              <w:rPr>
                <w:rFonts w:ascii="GHEA Grapalat" w:hAnsi="GHEA Grapalat"/>
                <w:b/>
                <w:sz w:val="22"/>
                <w:szCs w:val="22"/>
                <w:lang w:val="en-SE"/>
              </w:rPr>
              <w:t xml:space="preserve"> и </w:t>
            </w:r>
            <w:proofErr w:type="spellStart"/>
            <w:r w:rsidRPr="00F33BBD">
              <w:rPr>
                <w:rFonts w:ascii="GHEA Grapalat" w:hAnsi="GHEA Grapalat"/>
                <w:b/>
                <w:sz w:val="22"/>
                <w:szCs w:val="22"/>
                <w:lang w:val="en-SE"/>
              </w:rPr>
              <w:t>канализации</w:t>
            </w:r>
            <w:proofErr w:type="spellEnd"/>
            <w:r w:rsidRPr="00F33BBD">
              <w:rPr>
                <w:rFonts w:ascii="GHEA Grapalat" w:hAnsi="GHEA Grapalat"/>
                <w:b/>
                <w:sz w:val="22"/>
                <w:szCs w:val="22"/>
                <w:lang w:val="en-SE"/>
              </w:rPr>
              <w:t>,</w:t>
            </w:r>
          </w:p>
          <w:p w14:paraId="5E03C67B" w14:textId="77777777" w:rsidR="00015408" w:rsidRPr="00F33BBD" w:rsidRDefault="00015408" w:rsidP="00015408">
            <w:pPr>
              <w:widowControl w:val="0"/>
              <w:numPr>
                <w:ilvl w:val="0"/>
                <w:numId w:val="35"/>
              </w:numPr>
              <w:spacing w:after="160"/>
              <w:jc w:val="center"/>
              <w:rPr>
                <w:rFonts w:ascii="GHEA Grapalat" w:hAnsi="GHEA Grapalat"/>
                <w:b/>
                <w:sz w:val="22"/>
                <w:szCs w:val="22"/>
                <w:lang w:val="en-SE"/>
              </w:rPr>
            </w:pPr>
            <w:proofErr w:type="spellStart"/>
            <w:r w:rsidRPr="00F33BBD">
              <w:rPr>
                <w:rFonts w:ascii="GHEA Grapalat" w:hAnsi="GHEA Grapalat"/>
                <w:b/>
                <w:sz w:val="22"/>
                <w:szCs w:val="22"/>
                <w:lang w:val="en-SE"/>
              </w:rPr>
              <w:t>внутренние</w:t>
            </w:r>
            <w:proofErr w:type="spellEnd"/>
            <w:r w:rsidRPr="00F33BBD">
              <w:rPr>
                <w:rFonts w:ascii="GHEA Grapalat" w:hAnsi="GHEA Grapalat"/>
                <w:b/>
                <w:sz w:val="22"/>
                <w:szCs w:val="22"/>
                <w:lang w:val="en-SE"/>
              </w:rPr>
              <w:t xml:space="preserve"> и </w:t>
            </w:r>
            <w:proofErr w:type="spellStart"/>
            <w:r w:rsidRPr="00F33BBD">
              <w:rPr>
                <w:rFonts w:ascii="GHEA Grapalat" w:hAnsi="GHEA Grapalat"/>
                <w:b/>
                <w:sz w:val="22"/>
                <w:szCs w:val="22"/>
                <w:lang w:val="en-SE"/>
              </w:rPr>
              <w:t>наружные</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сети</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электроснабжения</w:t>
            </w:r>
            <w:proofErr w:type="spellEnd"/>
            <w:r w:rsidRPr="00F33BBD">
              <w:rPr>
                <w:rFonts w:ascii="GHEA Grapalat" w:hAnsi="GHEA Grapalat"/>
                <w:b/>
                <w:sz w:val="22"/>
                <w:szCs w:val="22"/>
                <w:lang w:val="en-SE"/>
              </w:rPr>
              <w:t xml:space="preserve"> и </w:t>
            </w:r>
            <w:proofErr w:type="spellStart"/>
            <w:r w:rsidRPr="00F33BBD">
              <w:rPr>
                <w:rFonts w:ascii="GHEA Grapalat" w:hAnsi="GHEA Grapalat"/>
                <w:b/>
                <w:sz w:val="22"/>
                <w:szCs w:val="22"/>
                <w:lang w:val="en-SE"/>
              </w:rPr>
              <w:t>освещения</w:t>
            </w:r>
            <w:proofErr w:type="spellEnd"/>
            <w:r w:rsidRPr="00F33BBD">
              <w:rPr>
                <w:rFonts w:ascii="GHEA Grapalat" w:hAnsi="GHEA Grapalat"/>
                <w:b/>
                <w:sz w:val="22"/>
                <w:szCs w:val="22"/>
                <w:lang w:val="en-SE"/>
              </w:rPr>
              <w:t>,</w:t>
            </w:r>
          </w:p>
          <w:p w14:paraId="51E25372" w14:textId="77777777" w:rsidR="00015408" w:rsidRPr="00F33BBD" w:rsidRDefault="00015408" w:rsidP="00015408">
            <w:pPr>
              <w:widowControl w:val="0"/>
              <w:numPr>
                <w:ilvl w:val="0"/>
                <w:numId w:val="35"/>
              </w:numPr>
              <w:spacing w:after="160"/>
              <w:jc w:val="center"/>
              <w:rPr>
                <w:rFonts w:ascii="GHEA Grapalat" w:hAnsi="GHEA Grapalat"/>
                <w:b/>
                <w:sz w:val="22"/>
                <w:szCs w:val="22"/>
                <w:lang w:val="en-SE"/>
              </w:rPr>
            </w:pPr>
            <w:proofErr w:type="spellStart"/>
            <w:r w:rsidRPr="00F33BBD">
              <w:rPr>
                <w:rFonts w:ascii="GHEA Grapalat" w:hAnsi="GHEA Grapalat"/>
                <w:b/>
                <w:sz w:val="22"/>
                <w:szCs w:val="22"/>
                <w:lang w:val="en-SE"/>
              </w:rPr>
              <w:t>системы</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вентиляции</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отопления</w:t>
            </w:r>
            <w:proofErr w:type="spellEnd"/>
            <w:r w:rsidRPr="00F33BBD">
              <w:rPr>
                <w:rFonts w:ascii="GHEA Grapalat" w:hAnsi="GHEA Grapalat"/>
                <w:b/>
                <w:sz w:val="22"/>
                <w:szCs w:val="22"/>
                <w:lang w:val="en-SE"/>
              </w:rPr>
              <w:t xml:space="preserve"> и </w:t>
            </w:r>
            <w:proofErr w:type="spellStart"/>
            <w:r w:rsidRPr="00F33BBD">
              <w:rPr>
                <w:rFonts w:ascii="GHEA Grapalat" w:hAnsi="GHEA Grapalat"/>
                <w:b/>
                <w:sz w:val="22"/>
                <w:szCs w:val="22"/>
                <w:lang w:val="en-SE"/>
              </w:rPr>
              <w:t>кондиционирования</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воздуха</w:t>
            </w:r>
            <w:proofErr w:type="spellEnd"/>
            <w:r w:rsidRPr="00F33BBD">
              <w:rPr>
                <w:rFonts w:ascii="GHEA Grapalat" w:hAnsi="GHEA Grapalat"/>
                <w:b/>
                <w:sz w:val="22"/>
                <w:szCs w:val="22"/>
                <w:lang w:val="en-SE"/>
              </w:rPr>
              <w:t>.</w:t>
            </w:r>
          </w:p>
          <w:p w14:paraId="72A8126E" w14:textId="77777777" w:rsidR="00015408" w:rsidRPr="00F33BBD" w:rsidRDefault="00015408" w:rsidP="00015408">
            <w:pPr>
              <w:numPr>
                <w:ilvl w:val="0"/>
                <w:numId w:val="35"/>
              </w:numPr>
              <w:ind w:hanging="3"/>
              <w:rPr>
                <w:rFonts w:ascii="GHEA Grapalat" w:hAnsi="GHEA Grapalat"/>
                <w:b/>
                <w:sz w:val="22"/>
                <w:szCs w:val="22"/>
                <w:lang w:val="en-SE"/>
              </w:rPr>
            </w:pPr>
            <w:proofErr w:type="spellStart"/>
            <w:r w:rsidRPr="00F33BBD">
              <w:rPr>
                <w:rFonts w:ascii="GHEA Grapalat" w:hAnsi="GHEA Grapalat"/>
                <w:b/>
                <w:sz w:val="22"/>
                <w:szCs w:val="22"/>
                <w:lang w:val="en-SE"/>
              </w:rPr>
              <w:t>Системы</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связи</w:t>
            </w:r>
            <w:proofErr w:type="spellEnd"/>
          </w:p>
          <w:p w14:paraId="34D7F3E2" w14:textId="77777777" w:rsidR="00015408" w:rsidRPr="00F33BBD" w:rsidRDefault="00015408" w:rsidP="00015408">
            <w:pPr>
              <w:widowControl w:val="0"/>
              <w:numPr>
                <w:ilvl w:val="0"/>
                <w:numId w:val="35"/>
              </w:numPr>
              <w:spacing w:after="160"/>
              <w:jc w:val="center"/>
              <w:rPr>
                <w:rFonts w:ascii="GHEA Grapalat" w:hAnsi="GHEA Grapalat"/>
                <w:b/>
                <w:sz w:val="22"/>
                <w:szCs w:val="22"/>
                <w:lang w:val="en-SE"/>
              </w:rPr>
            </w:pPr>
          </w:p>
          <w:p w14:paraId="5BB3EA8F" w14:textId="77777777" w:rsidR="00015408" w:rsidRPr="00F33BBD" w:rsidRDefault="00015408" w:rsidP="0074525E">
            <w:pPr>
              <w:widowControl w:val="0"/>
              <w:spacing w:after="160"/>
              <w:jc w:val="center"/>
              <w:rPr>
                <w:rFonts w:ascii="GHEA Grapalat" w:hAnsi="GHEA Grapalat"/>
                <w:i/>
                <w:sz w:val="22"/>
                <w:szCs w:val="22"/>
                <w:u w:val="single"/>
                <w:vertAlign w:val="subscript"/>
                <w:lang w:val="hy-AM"/>
              </w:rPr>
            </w:pPr>
          </w:p>
        </w:tc>
        <w:tc>
          <w:tcPr>
            <w:tcW w:w="3744" w:type="dxa"/>
            <w:tcBorders>
              <w:top w:val="single" w:sz="4" w:space="0" w:color="auto"/>
              <w:left w:val="single" w:sz="4" w:space="0" w:color="auto"/>
              <w:bottom w:val="single" w:sz="4" w:space="0" w:color="auto"/>
              <w:right w:val="single" w:sz="4" w:space="0" w:color="auto"/>
            </w:tcBorders>
          </w:tcPr>
          <w:p w14:paraId="203A5867" w14:textId="77777777" w:rsidR="00015408" w:rsidRPr="00F33BBD" w:rsidRDefault="00015408" w:rsidP="0074525E">
            <w:pPr>
              <w:widowControl w:val="0"/>
              <w:spacing w:after="160"/>
              <w:jc w:val="center"/>
              <w:rPr>
                <w:rFonts w:ascii="GHEA Grapalat" w:hAnsi="GHEA Grapalat"/>
                <w:b/>
                <w:sz w:val="22"/>
                <w:szCs w:val="22"/>
                <w:lang w:val="hy-AM"/>
              </w:rPr>
            </w:pPr>
          </w:p>
        </w:tc>
      </w:tr>
    </w:tbl>
    <w:p w14:paraId="36CAC3BE" w14:textId="77777777" w:rsidR="00402FA8" w:rsidRPr="009044F1" w:rsidRDefault="00402FA8" w:rsidP="00402FA8">
      <w:pPr>
        <w:widowControl w:val="0"/>
        <w:tabs>
          <w:tab w:val="left" w:pos="1134"/>
        </w:tabs>
        <w:spacing w:after="160"/>
        <w:ind w:firstLine="567"/>
        <w:jc w:val="both"/>
        <w:rPr>
          <w:rFonts w:ascii="GHEA Grapalat" w:hAnsi="GHEA Grapalat" w:cs="Arial Armenian"/>
        </w:rPr>
      </w:pPr>
    </w:p>
    <w:p w14:paraId="5AE04396"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688DB751"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FBE98D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DFB021E"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518D1CB4"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2D92FD22" w14:textId="77777777"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56BA8A26" w14:textId="77777777" w:rsidR="00BD2C67" w:rsidRPr="001115E9" w:rsidRDefault="00BD2C67" w:rsidP="00B46D58">
      <w:pPr>
        <w:widowControl w:val="0"/>
        <w:spacing w:after="160"/>
        <w:jc w:val="center"/>
        <w:rPr>
          <w:rFonts w:ascii="GHEA Grapalat" w:hAnsi="GHEA Grapalat"/>
          <w:b/>
        </w:rPr>
      </w:pPr>
    </w:p>
    <w:p w14:paraId="4D52BC67"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A12AB2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93C30E3"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14:paraId="552C3FEB"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D9CF0D7"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8D0331C"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6458C31"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45201788"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2"/>
        <w:t>6</w:t>
      </w:r>
      <w:r w:rsidRPr="009044F1">
        <w:rPr>
          <w:rFonts w:ascii="GHEA Grapalat" w:hAnsi="GHEA Grapalat"/>
        </w:rPr>
        <w:t xml:space="preserve">. </w:t>
      </w:r>
    </w:p>
    <w:p w14:paraId="7B338D2D" w14:textId="77777777" w:rsidR="00B051BE" w:rsidRPr="009044F1" w:rsidRDefault="00B051BE" w:rsidP="00B46D58">
      <w:pPr>
        <w:widowControl w:val="0"/>
        <w:spacing w:after="160"/>
        <w:jc w:val="center"/>
        <w:rPr>
          <w:rFonts w:ascii="GHEA Grapalat" w:hAnsi="GHEA Grapalat"/>
          <w:b/>
        </w:rPr>
      </w:pPr>
    </w:p>
    <w:p w14:paraId="03BBF03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BFAFAA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Комиссию. Заявка — это предложение, представляемое участником на основании настоящего </w:t>
      </w:r>
      <w:r w:rsidRPr="00995804">
        <w:rPr>
          <w:rFonts w:ascii="GHEA Grapalat" w:hAnsi="GHEA Grapalat"/>
        </w:rPr>
        <w:lastRenderedPageBreak/>
        <w:t>Приглашения.</w:t>
      </w:r>
    </w:p>
    <w:p w14:paraId="466E5A2B"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1285EF60"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E5C8D8C" w14:textId="77777777" w:rsidR="00015408" w:rsidRPr="005114D0" w:rsidRDefault="00015408" w:rsidP="0001540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Pr>
          <w:rFonts w:ascii="GHEA Grapalat" w:hAnsi="GHEA Grapalat"/>
          <w:sz w:val="24"/>
          <w:szCs w:val="24"/>
        </w:rPr>
        <w:t>ЗАПРОС КОТИРОВОК</w:t>
      </w:r>
      <w:r w:rsidRPr="009044F1">
        <w:rPr>
          <w:rFonts w:ascii="GHEA Grapalat" w:hAnsi="GHEA Grapalat"/>
          <w:sz w:val="24"/>
          <w:szCs w:val="24"/>
        </w:rPr>
        <w:t>.</w:t>
      </w:r>
    </w:p>
    <w:p w14:paraId="6FAF19AF" w14:textId="710D2D19" w:rsidR="00015408" w:rsidRPr="00EC3321" w:rsidRDefault="00015408" w:rsidP="00015408">
      <w:pPr>
        <w:pStyle w:val="BodyTextIndent2"/>
        <w:widowControl w:val="0"/>
        <w:tabs>
          <w:tab w:val="left" w:pos="1134"/>
        </w:tabs>
        <w:spacing w:after="160" w:line="240" w:lineRule="auto"/>
        <w:ind w:firstLine="567"/>
        <w:contextualSpacing/>
        <w:rPr>
          <w:rFonts w:ascii="GHEA Grapalat" w:hAnsi="GHEA Grapalat"/>
          <w:b/>
          <w:bCs/>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Pr="00EC3321">
        <w:rPr>
          <w:rFonts w:ascii="GHEA Grapalat" w:hAnsi="GHEA Grapalat"/>
          <w:b/>
          <w:bCs/>
          <w:sz w:val="24"/>
          <w:szCs w:val="24"/>
        </w:rPr>
        <w:t>"г.Ереван, Ханджян 27" не позднее, чем "1</w:t>
      </w:r>
      <w:r w:rsidR="00E43BC0">
        <w:rPr>
          <w:rFonts w:ascii="GHEA Grapalat" w:hAnsi="GHEA Grapalat"/>
          <w:b/>
          <w:bCs/>
          <w:sz w:val="24"/>
          <w:szCs w:val="24"/>
        </w:rPr>
        <w:t>5</w:t>
      </w:r>
      <w:r w:rsidRPr="00EC3321">
        <w:rPr>
          <w:rFonts w:ascii="GHEA Grapalat" w:hAnsi="GHEA Grapalat"/>
          <w:b/>
          <w:bCs/>
          <w:sz w:val="24"/>
          <w:szCs w:val="24"/>
        </w:rPr>
        <w:t xml:space="preserve">:00" часов "7"-го дня с даты опубликования в бюллетене объявления и приглашения на настоящую процедуру. </w:t>
      </w:r>
    </w:p>
    <w:p w14:paraId="7AA520D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2BE98BBC"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9A2649E"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25FAD984"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237767CF"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36D63549"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2C6F721"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36037D03"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EDFB5A1"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3"/>
        <w:t>7</w:t>
      </w:r>
    </w:p>
    <w:p w14:paraId="2747BDA7"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643732F"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4A67870"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1673A86"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03D1EB7"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3D02BDE"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742FD83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A8767E9"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7AA480F"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0A9B4F4E"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033E0D60"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14:paraId="7E93CB87"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06F3E7F8"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5616CB1E"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437B1650"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6413E1CA"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69C9DD5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003D6671"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4E8FBEF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B9EC3C1"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14C8B528"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72DA84B0"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442146E1"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BA8F1CA"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2B50BA3C"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3056032"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1048342F"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D06B6A2"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45992A3C" w14:textId="77777777" w:rsidR="009D180E" w:rsidRDefault="009D180E" w:rsidP="00B46D58">
      <w:pPr>
        <w:widowControl w:val="0"/>
        <w:spacing w:after="160"/>
        <w:ind w:left="567" w:right="565"/>
        <w:jc w:val="center"/>
        <w:rPr>
          <w:rFonts w:ascii="GHEA Grapalat" w:hAnsi="GHEA Grapalat"/>
          <w:b/>
          <w:lang w:val="hy-AM"/>
        </w:rPr>
      </w:pPr>
    </w:p>
    <w:p w14:paraId="1FF62148" w14:textId="77777777" w:rsidR="00416546" w:rsidRDefault="00416546" w:rsidP="00B46D58">
      <w:pPr>
        <w:widowControl w:val="0"/>
        <w:spacing w:after="160"/>
        <w:ind w:left="567" w:right="565"/>
        <w:jc w:val="center"/>
        <w:rPr>
          <w:rFonts w:ascii="GHEA Grapalat" w:hAnsi="GHEA Grapalat"/>
          <w:b/>
        </w:rPr>
      </w:pPr>
    </w:p>
    <w:p w14:paraId="406786B2"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EA735B3"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FC4087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E85A169" w14:textId="77777777" w:rsidR="00FA0E41" w:rsidRPr="009044F1" w:rsidRDefault="00FA0E41" w:rsidP="00B46D58">
      <w:pPr>
        <w:widowControl w:val="0"/>
        <w:spacing w:after="160"/>
        <w:ind w:firstLine="567"/>
        <w:jc w:val="center"/>
        <w:rPr>
          <w:rFonts w:ascii="GHEA Grapalat" w:hAnsi="GHEA Grapalat"/>
          <w:b/>
        </w:rPr>
      </w:pPr>
    </w:p>
    <w:p w14:paraId="66C608F8" w14:textId="77777777" w:rsidR="00A225E0" w:rsidRDefault="00A225E0" w:rsidP="00B46D58">
      <w:pPr>
        <w:rPr>
          <w:rFonts w:ascii="GHEA Grapalat" w:hAnsi="GHEA Grapalat" w:cs="Sylfaen"/>
        </w:rPr>
      </w:pPr>
    </w:p>
    <w:p w14:paraId="56530721"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A45728D" w14:textId="77777777"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654864D6"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255148E0"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3A6578C4"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1D6C44D"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735BAA8"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33467C19"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213A659"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6E160F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7F512217"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6695C80F"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1B28E375"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FootnoteReference"/>
          <w:rFonts w:ascii="GHEA Grapalat" w:hAnsi="GHEA Grapalat"/>
          <w:i w:val="0"/>
          <w:sz w:val="24"/>
          <w:szCs w:val="24"/>
        </w:rPr>
        <w:footnoteReference w:customMarkFollows="1" w:id="4"/>
        <w:t>9</w:t>
      </w:r>
      <w:r w:rsidR="00A01157">
        <w:rPr>
          <w:rFonts w:ascii="GHEA Grapalat" w:hAnsi="GHEA Grapalat"/>
          <w:i w:val="0"/>
          <w:sz w:val="24"/>
          <w:szCs w:val="24"/>
        </w:rPr>
        <w:t>.</w:t>
      </w:r>
    </w:p>
    <w:p w14:paraId="0AAACA96"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552A901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5CE7AE8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F1E8260"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07C6BD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0424EE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 xml:space="preserve">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w:t>
      </w:r>
      <w:r w:rsidR="006F77BF" w:rsidRPr="00CA3860">
        <w:rPr>
          <w:rFonts w:ascii="GHEA Grapalat" w:hAnsi="GHEA Grapalat"/>
          <w:sz w:val="24"/>
          <w:szCs w:val="24"/>
        </w:rPr>
        <w:lastRenderedPageBreak/>
        <w:t>несостоявшейся</w:t>
      </w:r>
      <w:r w:rsidR="006F77BF">
        <w:rPr>
          <w:rFonts w:ascii="GHEA Grapalat" w:hAnsi="GHEA Grapalat"/>
          <w:sz w:val="24"/>
          <w:szCs w:val="24"/>
        </w:rPr>
        <w:t>.</w:t>
      </w:r>
    </w:p>
    <w:p w14:paraId="5AD9E369"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3F617C5"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2FADE99" w14:textId="77777777"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14:paraId="2D3A5B24"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2C73976" w14:textId="77777777"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FF4455A"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9154D3B"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w:t>
      </w:r>
      <w:r w:rsidR="00E46770" w:rsidRPr="00B6749E">
        <w:rPr>
          <w:rFonts w:ascii="GHEA Grapalat" w:hAnsi="GHEA Grapalat"/>
          <w:sz w:val="24"/>
          <w:szCs w:val="24"/>
        </w:rPr>
        <w:lastRenderedPageBreak/>
        <w:t>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140D1D6"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6EBECCE4"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8C731FA"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CD51411"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56FBE9F"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w:t>
      </w:r>
      <w:r w:rsidR="00BD06DB" w:rsidRPr="00AA7DF7">
        <w:rPr>
          <w:rFonts w:ascii="GHEA Grapalat" w:hAnsi="GHEA Grapalat"/>
        </w:rPr>
        <w:lastRenderedPageBreak/>
        <w:t>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7AF0A9B5"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7DAB7DAF"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701A95F"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5CB72A8" w14:textId="77777777"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14:paraId="78FA8C5E" w14:textId="77777777"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3EE7DD39" w14:textId="77777777"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601E9CE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1176823F"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A6F5812"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C927251"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9388E14"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9AF6A7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5"/>
        <w:t>10</w:t>
      </w:r>
      <w:r w:rsidRPr="009044F1">
        <w:rPr>
          <w:rFonts w:ascii="GHEA Grapalat" w:hAnsi="GHEA Grapalat"/>
          <w:sz w:val="24"/>
          <w:szCs w:val="24"/>
        </w:rPr>
        <w:t xml:space="preserve">. </w:t>
      </w:r>
    </w:p>
    <w:p w14:paraId="7993F87F"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3CB112DA"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02D12A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C3097BD"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3F39DAD8"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98D5840"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E7F698A"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6900A840"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59438646"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E832245"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7C667B0"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7184B4BC"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0B167C6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8AFF2E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1106868D"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426481CD"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24D46041"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 xml:space="preserve">При этом, проект утвержденного отобранным участником договора </w:t>
      </w:r>
      <w:r w:rsidR="000313A6" w:rsidRPr="009044F1">
        <w:rPr>
          <w:rFonts w:ascii="GHEA Grapalat" w:hAnsi="GHEA Grapalat"/>
        </w:rPr>
        <w:lastRenderedPageBreak/>
        <w:t>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27D5BBC"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1E34DEAA"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6D4EEF68"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08435CD9"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14:paraId="1B4DB23F" w14:textId="77777777" w:rsidR="00E271A0" w:rsidRDefault="00384973">
      <w:pPr>
        <w:rPr>
          <w:rFonts w:ascii="GHEA Grapalat" w:hAnsi="GHEA Grapalat" w:cs="Sylfaen"/>
        </w:rPr>
      </w:pPr>
      <w:r>
        <w:rPr>
          <w:rFonts w:ascii="GHEA Grapalat" w:hAnsi="GHEA Grapalat" w:cs="Sylfaen"/>
        </w:rPr>
        <w:t>-----------------------------------------------</w:t>
      </w:r>
    </w:p>
    <w:p w14:paraId="0EBBE452" w14:textId="77777777" w:rsidR="00E271A0" w:rsidRPr="000B15AE" w:rsidRDefault="00E271A0" w:rsidP="00E271A0">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932D190"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0D9E6EDC"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120FB6D5" w14:textId="77777777" w:rsidR="0085658A" w:rsidRDefault="0085658A">
      <w:pPr>
        <w:rPr>
          <w:rFonts w:ascii="GHEA Grapalat" w:hAnsi="GHEA Grapalat"/>
        </w:rPr>
      </w:pPr>
    </w:p>
    <w:p w14:paraId="7FE5B2BC" w14:textId="77777777" w:rsidR="0085658A" w:rsidRDefault="0085658A">
      <w:pPr>
        <w:rPr>
          <w:rFonts w:ascii="GHEA Grapalat" w:hAnsi="GHEA Grapalat"/>
        </w:rPr>
      </w:pPr>
    </w:p>
    <w:p w14:paraId="2A06E0B1" w14:textId="77777777"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64E6ACA8"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w:t>
      </w:r>
      <w:r w:rsidRPr="002E6E0C">
        <w:rPr>
          <w:rFonts w:ascii="GHEA Grapalat" w:hAnsi="GHEA Grapalat" w:cs="Sylfaen"/>
        </w:rPr>
        <w:lastRenderedPageBreak/>
        <w:t>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007A9861"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7A347190"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48F5A796" w14:textId="77777777" w:rsidR="00055FCF" w:rsidRDefault="00055FCF">
      <w:pPr>
        <w:rPr>
          <w:rFonts w:ascii="GHEA Grapalat" w:hAnsi="GHEA Grapalat"/>
        </w:rPr>
      </w:pPr>
      <w:r>
        <w:rPr>
          <w:rFonts w:ascii="GHEA Grapalat" w:hAnsi="GHEA Grapalat"/>
        </w:rPr>
        <w:t>--------------------------</w:t>
      </w:r>
    </w:p>
    <w:p w14:paraId="132AF7B1"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726CFEBD"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14:paraId="5A7596C3"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6C25ABA7"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7C370652"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65FA8447" w14:textId="77777777" w:rsidR="00816D27" w:rsidRDefault="00816D27">
      <w:pPr>
        <w:rPr>
          <w:rFonts w:ascii="GHEA Grapalat" w:hAnsi="GHEA Grapalat" w:cs="Sylfaen"/>
        </w:rPr>
      </w:pPr>
      <w:r>
        <w:rPr>
          <w:rFonts w:ascii="GHEA Grapalat" w:hAnsi="GHEA Grapalat" w:cs="Sylfaen"/>
        </w:rPr>
        <w:br w:type="page"/>
      </w:r>
    </w:p>
    <w:p w14:paraId="56B187CF" w14:textId="77777777"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FootnoteReference"/>
          <w:rFonts w:ascii="GHEA Grapalat" w:hAnsi="GHEA Grapalat" w:cs="Sylfaen"/>
        </w:rPr>
        <w:footnoteReference w:customMarkFollows="1" w:id="6"/>
        <w:t>11</w:t>
      </w:r>
    </w:p>
    <w:p w14:paraId="73B3FF3D"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14:paraId="5B53CEB4"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392DBFDC"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7"/>
        <w:t>12</w:t>
      </w:r>
      <w:r w:rsidR="00375E5E" w:rsidRPr="00853D2D">
        <w:rPr>
          <w:rFonts w:ascii="GHEA Grapalat" w:hAnsi="GHEA Grapalat"/>
        </w:rPr>
        <w:t>.</w:t>
      </w:r>
    </w:p>
    <w:p w14:paraId="2B26270D"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71B4E62D"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43EF3EFD"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C504674"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3EABA21D"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5977016F"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457EE36E" w14:textId="77777777" w:rsidR="002807DD" w:rsidRDefault="002807DD" w:rsidP="002807DD">
      <w:pPr>
        <w:rPr>
          <w:rFonts w:ascii="GHEA Grapalat" w:hAnsi="GHEA Grapalat"/>
          <w:b/>
        </w:rPr>
      </w:pPr>
      <w:r>
        <w:rPr>
          <w:rFonts w:ascii="GHEA Grapalat" w:hAnsi="GHEA Grapalat"/>
          <w:b/>
        </w:rPr>
        <w:t xml:space="preserve">                         </w:t>
      </w:r>
    </w:p>
    <w:p w14:paraId="2FE7C037"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68C5BBDE"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04C53534"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1C96C18B"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5E8BA711"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2E953282" w14:textId="77777777" w:rsidR="00DA751A" w:rsidRDefault="00DA751A" w:rsidP="002807DD">
      <w:pPr>
        <w:rPr>
          <w:rFonts w:ascii="GHEA Grapalat" w:hAnsi="GHEA Grapalat"/>
          <w:b/>
        </w:rPr>
      </w:pPr>
    </w:p>
    <w:p w14:paraId="2CBF7E51"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495DC224" w14:textId="77777777" w:rsidR="002807DD" w:rsidRPr="009044F1" w:rsidRDefault="002807DD" w:rsidP="002807DD">
      <w:pPr>
        <w:rPr>
          <w:rFonts w:ascii="GHEA Grapalat" w:hAnsi="GHEA Grapalat" w:cs="Arial"/>
          <w:b/>
        </w:rPr>
      </w:pPr>
    </w:p>
    <w:p w14:paraId="2CEDBB51"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3737DCE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52278E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8"/>
        <w:t>13</w:t>
      </w:r>
      <w:r w:rsidRPr="009044F1">
        <w:rPr>
          <w:rFonts w:ascii="GHEA Grapalat" w:hAnsi="GHEA Grapalat"/>
        </w:rPr>
        <w:t>.</w:t>
      </w:r>
    </w:p>
    <w:p w14:paraId="468476A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62C9BF5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70BF179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DF80C23"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FF67B4C"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DE4F1B2"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3190066"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1310E84"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206A00B"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3368169"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w:t>
      </w:r>
      <w:r w:rsidRPr="00570BBD">
        <w:rPr>
          <w:rFonts w:ascii="GHEA Grapalat" w:hAnsi="GHEA Grapalat"/>
        </w:rPr>
        <w:lastRenderedPageBreak/>
        <w:t>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0D0F9AE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AB71A4A"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D785875"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CE65699"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4B94FA1B"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D4BC570"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EE2152E"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2536817"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64CD2726"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D63D31E"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9A6F878"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596F3E0"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B16C1E0"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 xml:space="preserve">бязанность доказывать факты соблюдения порядка оспариваемых действий (бездействия) и обстоятельств, лежащих в основе решений, а также выполнения </w:t>
      </w:r>
      <w:r w:rsidRPr="00570BBD">
        <w:rPr>
          <w:rFonts w:ascii="GHEA Grapalat" w:hAnsi="GHEA Grapalat"/>
        </w:rPr>
        <w:lastRenderedPageBreak/>
        <w:t>данных действий (бездействия) и принятия решения законом, иными правовыми актами несет ответчик</w:t>
      </w:r>
      <w:r>
        <w:rPr>
          <w:rFonts w:ascii="GHEA Grapalat" w:hAnsi="GHEA Grapalat"/>
        </w:rPr>
        <w:t>.</w:t>
      </w:r>
    </w:p>
    <w:p w14:paraId="43187EA0"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1DBE8835"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17C290E"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033FC2B9"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01DF55E"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85AFFE6"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61808DA"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18550E" w14:textId="77777777" w:rsidR="00167353" w:rsidRPr="009044F1" w:rsidRDefault="00167353" w:rsidP="00167353">
      <w:pPr>
        <w:widowControl w:val="0"/>
        <w:spacing w:after="160"/>
        <w:jc w:val="both"/>
        <w:rPr>
          <w:rFonts w:ascii="GHEA Grapalat" w:hAnsi="GHEA Grapalat" w:cs="Sylfaen"/>
          <w:b/>
        </w:rPr>
      </w:pPr>
    </w:p>
    <w:p w14:paraId="6783ED53" w14:textId="77777777" w:rsidR="004373E3" w:rsidRDefault="004373E3" w:rsidP="00B46D58">
      <w:pPr>
        <w:rPr>
          <w:rFonts w:ascii="GHEA Grapalat" w:hAnsi="GHEA Grapalat"/>
          <w:b/>
        </w:rPr>
      </w:pPr>
    </w:p>
    <w:p w14:paraId="4B3470ED" w14:textId="77777777" w:rsidR="00503980" w:rsidRDefault="00503980">
      <w:pPr>
        <w:rPr>
          <w:rFonts w:ascii="GHEA Grapalat" w:hAnsi="GHEA Grapalat"/>
          <w:b/>
        </w:rPr>
      </w:pPr>
      <w:r>
        <w:rPr>
          <w:rFonts w:ascii="GHEA Grapalat" w:hAnsi="GHEA Grapalat"/>
          <w:b/>
        </w:rPr>
        <w:br w:type="page"/>
      </w:r>
    </w:p>
    <w:p w14:paraId="35DD23E4"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7FB6BBF7" w14:textId="77777777" w:rsidR="008842CE" w:rsidRPr="00374F4A" w:rsidRDefault="008842CE" w:rsidP="00B46D58">
      <w:pPr>
        <w:widowControl w:val="0"/>
        <w:spacing w:after="160"/>
        <w:jc w:val="center"/>
        <w:rPr>
          <w:rFonts w:ascii="GHEA Grapalat" w:hAnsi="GHEA Grapalat"/>
          <w:b/>
        </w:rPr>
      </w:pPr>
    </w:p>
    <w:p w14:paraId="2055E047" w14:textId="2279BC71"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4525E">
        <w:rPr>
          <w:rFonts w:ascii="GHEA Grapalat" w:hAnsi="GHEA Grapalat"/>
          <w:b/>
        </w:rPr>
        <w:t>ЗАПРОС КОТИРОВОК</w:t>
      </w:r>
    </w:p>
    <w:p w14:paraId="1989CCDA" w14:textId="77777777" w:rsidR="00096865" w:rsidRPr="009044F1" w:rsidRDefault="00096865" w:rsidP="00B46D58">
      <w:pPr>
        <w:widowControl w:val="0"/>
        <w:spacing w:after="160"/>
        <w:jc w:val="center"/>
        <w:rPr>
          <w:rFonts w:ascii="GHEA Grapalat" w:hAnsi="GHEA Grapalat"/>
        </w:rPr>
      </w:pPr>
    </w:p>
    <w:p w14:paraId="56847E7E"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3F5839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CC4F25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A91FB4D"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D629104" w14:textId="77777777" w:rsidR="00140A36" w:rsidRDefault="00140A36" w:rsidP="00B46D58">
      <w:pPr>
        <w:widowControl w:val="0"/>
        <w:spacing w:after="160"/>
        <w:jc w:val="center"/>
        <w:rPr>
          <w:rFonts w:ascii="GHEA Grapalat" w:hAnsi="GHEA Grapalat"/>
          <w:b/>
        </w:rPr>
      </w:pPr>
    </w:p>
    <w:p w14:paraId="39620A57"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13374D1"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2E1514CC"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79CBA9A7"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15386551"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F93970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9"/>
        <w:t>14</w:t>
      </w:r>
    </w:p>
    <w:p w14:paraId="4C162077"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FootnoteReference"/>
          <w:rFonts w:ascii="GHEA Grapalat" w:hAnsi="GHEA Grapalat"/>
        </w:rPr>
        <w:t xml:space="preserve"> </w:t>
      </w:r>
      <w:r w:rsidR="003B14AF">
        <w:rPr>
          <w:rStyle w:val="FootnoteReference"/>
          <w:rFonts w:ascii="GHEA Grapalat" w:hAnsi="GHEA Grapalat"/>
        </w:rPr>
        <w:footnoteReference w:customMarkFollows="1" w:id="10"/>
        <w:t>15</w:t>
      </w:r>
    </w:p>
    <w:p w14:paraId="07E85A2A"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 xml:space="preserve">и налога на добавленную </w:t>
      </w:r>
      <w:r w:rsidRPr="009044F1">
        <w:rPr>
          <w:rFonts w:ascii="GHEA Grapalat" w:hAnsi="GHEA Grapalat"/>
        </w:rPr>
        <w:lastRenderedPageBreak/>
        <w:t>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7D7A411" w14:textId="77777777" w:rsidR="00E52441" w:rsidRPr="00925DE0" w:rsidRDefault="00E52441" w:rsidP="00E24455">
      <w:pPr>
        <w:widowControl w:val="0"/>
        <w:spacing w:after="160" w:line="360" w:lineRule="auto"/>
        <w:jc w:val="center"/>
        <w:rPr>
          <w:rFonts w:ascii="GHEA Grapalat" w:hAnsi="GHEA Grapalat"/>
          <w:b/>
        </w:rPr>
      </w:pPr>
    </w:p>
    <w:p w14:paraId="26BE23D4"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67713509"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7D0C7CDF"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31F78B6"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66C824"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0718E7BF"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17F359E"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6838E72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A09C86B"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45AA29D"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741D3088"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1EDBC6E5" w14:textId="77777777" w:rsidR="009C1687" w:rsidRDefault="009C1687">
      <w:pPr>
        <w:rPr>
          <w:rFonts w:ascii="GHEA Grapalat" w:hAnsi="GHEA Grapalat"/>
          <w:b/>
        </w:rPr>
      </w:pPr>
    </w:p>
    <w:p w14:paraId="706A11D6" w14:textId="77777777" w:rsidR="00107A05" w:rsidRDefault="00107A05">
      <w:pPr>
        <w:rPr>
          <w:rFonts w:ascii="GHEA Grapalat" w:hAnsi="GHEA Grapalat"/>
          <w:b/>
        </w:rPr>
      </w:pPr>
      <w:r>
        <w:rPr>
          <w:rFonts w:ascii="GHEA Grapalat" w:hAnsi="GHEA Grapalat"/>
          <w:b/>
        </w:rPr>
        <w:br w:type="page"/>
      </w:r>
    </w:p>
    <w:p w14:paraId="303B25F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82D66CD" w14:textId="1201FB3C"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74525E">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020F9">
        <w:rPr>
          <w:rFonts w:ascii="GHEA Grapalat" w:hAnsi="GHEA Grapalat"/>
          <w:b/>
          <w:bCs/>
          <w:i/>
          <w:sz w:val="24"/>
          <w:szCs w:val="24"/>
        </w:rPr>
        <w:t>HFF-GH-NPTcDzB -2025/5</w:t>
      </w:r>
    </w:p>
    <w:p w14:paraId="30CDA509" w14:textId="77777777" w:rsidR="00B2572B" w:rsidRDefault="00B2572B" w:rsidP="00B46D58">
      <w:pPr>
        <w:widowControl w:val="0"/>
        <w:spacing w:after="120"/>
        <w:jc w:val="center"/>
        <w:rPr>
          <w:rFonts w:ascii="GHEA Grapalat" w:hAnsi="GHEA Grapalat" w:cs="Sylfaen"/>
          <w:b/>
        </w:rPr>
      </w:pPr>
    </w:p>
    <w:p w14:paraId="5C410696" w14:textId="77777777" w:rsidR="00D87B1D" w:rsidRPr="00374F4A" w:rsidRDefault="00D87B1D" w:rsidP="00B46D58">
      <w:pPr>
        <w:widowControl w:val="0"/>
        <w:spacing w:after="120"/>
        <w:jc w:val="center"/>
        <w:rPr>
          <w:rFonts w:ascii="GHEA Grapalat" w:hAnsi="GHEA Grapalat" w:cs="Sylfaen"/>
          <w:b/>
        </w:rPr>
      </w:pPr>
    </w:p>
    <w:p w14:paraId="45A68ACC"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12799F0"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7496043" w14:textId="77777777" w:rsidR="00B2572B" w:rsidRPr="00374F4A" w:rsidRDefault="00B2572B" w:rsidP="00B46D58">
      <w:pPr>
        <w:widowControl w:val="0"/>
        <w:spacing w:after="120"/>
        <w:jc w:val="center"/>
        <w:rPr>
          <w:rFonts w:ascii="GHEA Grapalat" w:hAnsi="GHEA Grapalat"/>
        </w:rPr>
      </w:pPr>
    </w:p>
    <w:p w14:paraId="24FE962D"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5D3F9C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0229220"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94CA401"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C3C6DB0" w14:textId="77777777"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w:t>
      </w:r>
      <w:r w:rsidR="003E6EFE">
        <w:rPr>
          <w:rFonts w:ascii="GHEA Grapalat" w:hAnsi="GHEA Grapalat"/>
        </w:rPr>
        <w:t>TsDzB</w:t>
      </w:r>
      <w:r w:rsidRPr="00DD2B43">
        <w:rPr>
          <w:rFonts w:ascii="GHEA Grapalat" w:hAnsi="GHEA Grapalat"/>
        </w:rPr>
        <w:t>---/---</w:t>
      </w:r>
      <w:r w:rsidR="006132ED">
        <w:rPr>
          <w:rFonts w:ascii="GHEA Grapalat" w:hAnsi="GHEA Grapalat"/>
        </w:rPr>
        <w:t>"</w:t>
      </w:r>
    </w:p>
    <w:p w14:paraId="1548E30A"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83AB1E7"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6EC7B86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EF9CD7C"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4D034F"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584D1E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37478F5" w14:textId="77777777" w:rsidR="000612B9" w:rsidRDefault="000612B9" w:rsidP="00B46D58">
      <w:pPr>
        <w:jc w:val="both"/>
        <w:rPr>
          <w:rFonts w:ascii="GHEA Grapalat" w:hAnsi="GHEA Grapalat"/>
        </w:rPr>
      </w:pPr>
    </w:p>
    <w:p w14:paraId="66512F23"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538A2D47"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6F7D548" w14:textId="77777777" w:rsidR="000612B9" w:rsidRDefault="000612B9" w:rsidP="00B46D58">
      <w:pPr>
        <w:jc w:val="both"/>
        <w:rPr>
          <w:rFonts w:ascii="GHEA Grapalat" w:hAnsi="GHEA Grapalat"/>
        </w:rPr>
      </w:pPr>
    </w:p>
    <w:p w14:paraId="1CBE18D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3CC3A0A"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CDB591E" w14:textId="77777777" w:rsidR="00B138F3" w:rsidRDefault="00B138F3" w:rsidP="00B46D58">
      <w:pPr>
        <w:jc w:val="both"/>
        <w:rPr>
          <w:rFonts w:ascii="GHEA Grapalat" w:hAnsi="GHEA Grapalat"/>
        </w:rPr>
      </w:pPr>
    </w:p>
    <w:p w14:paraId="55F69250"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6F57ECAA"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B1F1B4A" w14:textId="77777777" w:rsidR="00B138F3" w:rsidRDefault="00B138F3" w:rsidP="00F96993">
      <w:pPr>
        <w:jc w:val="both"/>
        <w:rPr>
          <w:rFonts w:ascii="GHEA Grapalat" w:hAnsi="GHEA Grapalat"/>
        </w:rPr>
      </w:pPr>
    </w:p>
    <w:p w14:paraId="13669E28"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2CE27D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9DA5B1D" w14:textId="77777777" w:rsidR="00B16483" w:rsidRDefault="00B16483" w:rsidP="00F96993">
      <w:pPr>
        <w:jc w:val="both"/>
        <w:rPr>
          <w:rFonts w:ascii="GHEA Grapalat" w:hAnsi="GHEA Grapalat"/>
          <w:sz w:val="18"/>
          <w:szCs w:val="18"/>
        </w:rPr>
      </w:pPr>
    </w:p>
    <w:p w14:paraId="68E6275F"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60815E6C"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E103930" w14:textId="77777777" w:rsidR="00B16483" w:rsidRPr="00D3436F" w:rsidRDefault="00B16483" w:rsidP="00B16483">
      <w:pPr>
        <w:tabs>
          <w:tab w:val="left" w:pos="7371"/>
        </w:tabs>
        <w:spacing w:after="160"/>
        <w:ind w:left="3544" w:firstLine="3"/>
        <w:jc w:val="both"/>
        <w:rPr>
          <w:rFonts w:ascii="GHEA Grapalat" w:hAnsi="GHEA Grapalat"/>
          <w:sz w:val="16"/>
        </w:rPr>
      </w:pPr>
    </w:p>
    <w:p w14:paraId="2F6ECC1E" w14:textId="77777777" w:rsidR="00B0401C" w:rsidRDefault="00B0401C" w:rsidP="00B46D58">
      <w:pPr>
        <w:widowControl w:val="0"/>
        <w:jc w:val="both"/>
        <w:rPr>
          <w:rFonts w:ascii="GHEA Grapalat" w:hAnsi="GHEA Grapalat"/>
        </w:rPr>
      </w:pPr>
    </w:p>
    <w:p w14:paraId="48996108" w14:textId="77777777" w:rsidR="00B0401C" w:rsidRDefault="00B0401C" w:rsidP="00B46D58">
      <w:pPr>
        <w:widowControl w:val="0"/>
        <w:jc w:val="both"/>
        <w:rPr>
          <w:rFonts w:ascii="GHEA Grapalat" w:hAnsi="GHEA Grapalat"/>
        </w:rPr>
      </w:pPr>
    </w:p>
    <w:p w14:paraId="3F2C4A58" w14:textId="77777777" w:rsidR="00B0401C" w:rsidRDefault="00B0401C" w:rsidP="00B46D58">
      <w:pPr>
        <w:widowControl w:val="0"/>
        <w:jc w:val="both"/>
        <w:rPr>
          <w:rFonts w:ascii="GHEA Grapalat" w:hAnsi="GHEA Grapalat"/>
        </w:rPr>
      </w:pPr>
    </w:p>
    <w:p w14:paraId="212CF507" w14:textId="77777777" w:rsidR="00B0401C" w:rsidRDefault="00B0401C" w:rsidP="00B46D58">
      <w:pPr>
        <w:widowControl w:val="0"/>
        <w:jc w:val="both"/>
        <w:rPr>
          <w:rFonts w:ascii="GHEA Grapalat" w:hAnsi="GHEA Grapalat"/>
        </w:rPr>
      </w:pPr>
    </w:p>
    <w:p w14:paraId="54C0C5F7"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027765F5"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98F1796" w14:textId="77777777" w:rsidR="00D87B1D" w:rsidRDefault="00D87B1D" w:rsidP="00B46D58">
      <w:pPr>
        <w:widowControl w:val="0"/>
        <w:spacing w:after="120"/>
        <w:ind w:left="2835"/>
        <w:jc w:val="both"/>
        <w:rPr>
          <w:rFonts w:ascii="GHEA Grapalat" w:hAnsi="GHEA Grapalat"/>
          <w:sz w:val="16"/>
        </w:rPr>
      </w:pPr>
    </w:p>
    <w:p w14:paraId="41889615"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2FF28423"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05C40AC2" w14:textId="77777777" w:rsidR="00833D4F" w:rsidRPr="001E7AA5" w:rsidRDefault="00833D4F" w:rsidP="00833D4F">
      <w:pPr>
        <w:rPr>
          <w:rFonts w:ascii="GHEA Grapalat" w:hAnsi="GHEA Grapalat"/>
          <w:i/>
          <w:sz w:val="16"/>
          <w:vertAlign w:val="superscript"/>
          <w:lang w:val="es-ES"/>
        </w:rPr>
      </w:pPr>
    </w:p>
    <w:p w14:paraId="4CDD785C" w14:textId="09C5477A"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74525E">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E020F9">
        <w:rPr>
          <w:rFonts w:ascii="GHEA Grapalat" w:hAnsi="GHEA Grapalat"/>
          <w:b/>
          <w:bCs/>
          <w:i/>
        </w:rPr>
        <w:t>HFF-GH-NPTcDzB -2025/5</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675F50FD"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4EB2E582"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401B7FC6" w14:textId="56FEA8CD"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E020F9">
        <w:rPr>
          <w:rFonts w:ascii="GHEA Grapalat" w:hAnsi="GHEA Grapalat"/>
          <w:b/>
          <w:bCs/>
          <w:i/>
        </w:rPr>
        <w:t>HFF-GH-NPTcDzB -2025/5</w:t>
      </w:r>
    </w:p>
    <w:p w14:paraId="7A0196B5"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29FF9E68" w14:textId="2F91A54D"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4525E">
        <w:rPr>
          <w:rFonts w:ascii="GHEA Grapalat" w:hAnsi="GHEA Grapalat"/>
        </w:rPr>
        <w:t>запрос котировок</w:t>
      </w:r>
      <w:r>
        <w:rPr>
          <w:rFonts w:ascii="GHEA Grapalat" w:hAnsi="GHEA Grapalat"/>
        </w:rPr>
        <w:t xml:space="preserve"> случая     одновременного </w:t>
      </w:r>
    </w:p>
    <w:p w14:paraId="4E6CD0F9"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F99CE74"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A92047F"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EC33323"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18D85A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D4C4901" w14:textId="77777777"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2998B33"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777DE34A"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33857DD4" w14:textId="77777777"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1"/>
        <w:t>**</w:t>
      </w:r>
      <w:r>
        <w:rPr>
          <w:rFonts w:ascii="GHEA Grapalat" w:hAnsi="GHEA Grapalat"/>
          <w:sz w:val="32"/>
          <w:szCs w:val="32"/>
        </w:rPr>
        <w:t xml:space="preserve"> .</w:t>
      </w:r>
      <w:r w:rsidR="006B3E56" w:rsidRPr="00503980">
        <w:rPr>
          <w:rFonts w:ascii="GHEA Grapalat" w:hAnsi="GHEA Grapalat"/>
          <w:sz w:val="32"/>
          <w:szCs w:val="32"/>
        </w:rPr>
        <w:t xml:space="preserve"> </w:t>
      </w:r>
    </w:p>
    <w:p w14:paraId="2338EFE1" w14:textId="77777777" w:rsidR="006B3E56" w:rsidRPr="00770B03" w:rsidRDefault="006B3E56" w:rsidP="00B46D58">
      <w:pPr>
        <w:tabs>
          <w:tab w:val="left" w:pos="7371"/>
        </w:tabs>
        <w:spacing w:after="160"/>
        <w:ind w:left="3544" w:firstLine="3"/>
        <w:jc w:val="both"/>
        <w:rPr>
          <w:rFonts w:ascii="GHEA Grapalat" w:hAnsi="GHEA Grapalat"/>
          <w:sz w:val="16"/>
        </w:rPr>
      </w:pPr>
    </w:p>
    <w:p w14:paraId="5A57579D"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3C909CF"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28A39FE"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BDF9F6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CF36CB0" w14:textId="77777777" w:rsidR="00652A78" w:rsidRDefault="00123294">
      <w:pPr>
        <w:rPr>
          <w:ins w:id="2" w:author="Inesa Kocharyan" w:date="2021-09-01T14:04:00Z"/>
          <w:rFonts w:ascii="GHEA Grapalat" w:hAnsi="GHEA Grapalat"/>
          <w:b/>
        </w:rPr>
      </w:pPr>
      <w:r>
        <w:rPr>
          <w:rFonts w:ascii="GHEA Grapalat" w:hAnsi="GHEA Grapalat"/>
          <w:b/>
        </w:rPr>
        <w:lastRenderedPageBreak/>
        <w:br w:type="page"/>
      </w:r>
    </w:p>
    <w:p w14:paraId="319D8B5B"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03F7FFB9" w14:textId="084B0D44"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74525E">
        <w:rPr>
          <w:rFonts w:ascii="GHEA Grapalat" w:hAnsi="GHEA Grapalat"/>
          <w:b/>
        </w:rPr>
        <w:t>запрос котировок</w:t>
      </w:r>
    </w:p>
    <w:p w14:paraId="5C1A11A1" w14:textId="1A33B97F"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E020F9">
        <w:rPr>
          <w:rFonts w:ascii="GHEA Grapalat" w:hAnsi="GHEA Grapalat"/>
          <w:b/>
          <w:bCs/>
          <w:i w:val="0"/>
          <w:sz w:val="24"/>
          <w:szCs w:val="24"/>
        </w:rPr>
        <w:t>HFF-GH-NPTcDzB -2025/5</w:t>
      </w:r>
    </w:p>
    <w:p w14:paraId="6F233AE2" w14:textId="77777777" w:rsidR="00123294" w:rsidRDefault="00123294" w:rsidP="00B46D58">
      <w:pPr>
        <w:rPr>
          <w:rFonts w:ascii="GHEA Grapalat" w:hAnsi="GHEA Grapalat"/>
          <w:b/>
        </w:rPr>
      </w:pPr>
    </w:p>
    <w:p w14:paraId="3596D16F" w14:textId="77777777" w:rsidR="00B048B2" w:rsidRDefault="00B048B2" w:rsidP="00B46D58">
      <w:pPr>
        <w:rPr>
          <w:rFonts w:ascii="GHEA Grapalat" w:hAnsi="GHEA Grapalat"/>
          <w:b/>
        </w:rPr>
      </w:pPr>
    </w:p>
    <w:p w14:paraId="75ED675D"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2FA34509"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59C33A0" w14:textId="77777777" w:rsidR="00A9306E" w:rsidRPr="00ED3A13" w:rsidRDefault="00A9306E" w:rsidP="00A9306E">
      <w:pPr>
        <w:ind w:left="360" w:hanging="360"/>
        <w:jc w:val="center"/>
        <w:rPr>
          <w:rFonts w:ascii="GHEA Grapalat" w:eastAsia="GHEA Grapalat" w:hAnsi="GHEA Grapalat" w:cs="GHEA Grapalat"/>
          <w:b/>
        </w:rPr>
      </w:pPr>
    </w:p>
    <w:p w14:paraId="7475544B"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42FB2E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0E787D67" w14:textId="77777777" w:rsidTr="00F32DDC">
        <w:tc>
          <w:tcPr>
            <w:tcW w:w="2836" w:type="dxa"/>
            <w:shd w:val="clear" w:color="auto" w:fill="D9E2F3"/>
            <w:vAlign w:val="center"/>
          </w:tcPr>
          <w:p w14:paraId="44EF839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398F8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16016B" w14:textId="77777777" w:rsidTr="00F32DDC">
        <w:tc>
          <w:tcPr>
            <w:tcW w:w="2836" w:type="dxa"/>
            <w:shd w:val="clear" w:color="auto" w:fill="D9E2F3"/>
            <w:vAlign w:val="center"/>
          </w:tcPr>
          <w:p w14:paraId="3F6F9D3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7EEA3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1490366" w14:textId="77777777" w:rsidTr="00F32DDC">
        <w:tc>
          <w:tcPr>
            <w:tcW w:w="2836" w:type="dxa"/>
            <w:shd w:val="clear" w:color="auto" w:fill="D9E2F3"/>
            <w:vAlign w:val="center"/>
          </w:tcPr>
          <w:p w14:paraId="3C413DE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DF0FDE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AB52BE" w14:textId="77777777" w:rsidTr="00F32DDC">
        <w:tc>
          <w:tcPr>
            <w:tcW w:w="2836" w:type="dxa"/>
            <w:shd w:val="clear" w:color="auto" w:fill="D9E2F3"/>
            <w:vAlign w:val="center"/>
          </w:tcPr>
          <w:p w14:paraId="391425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4E75B6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65DABD" w14:textId="77777777" w:rsidTr="00F32DDC">
        <w:tc>
          <w:tcPr>
            <w:tcW w:w="2836" w:type="dxa"/>
            <w:shd w:val="clear" w:color="auto" w:fill="D9E2F3"/>
            <w:vAlign w:val="center"/>
          </w:tcPr>
          <w:p w14:paraId="29921D5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57B5B2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6E8B0B" w14:textId="77777777" w:rsidTr="00F32DDC">
        <w:tc>
          <w:tcPr>
            <w:tcW w:w="2836" w:type="dxa"/>
            <w:shd w:val="clear" w:color="auto" w:fill="D9E2F3"/>
            <w:vAlign w:val="center"/>
          </w:tcPr>
          <w:p w14:paraId="0685552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441FD656"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394BC65A" w14:textId="77777777" w:rsidTr="00F32DDC">
        <w:tc>
          <w:tcPr>
            <w:tcW w:w="2836" w:type="dxa"/>
            <w:shd w:val="clear" w:color="auto" w:fill="D9E2F3"/>
            <w:vAlign w:val="center"/>
          </w:tcPr>
          <w:p w14:paraId="6FD8EAC0"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FB2CC12"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B052F4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B14A0B2" w14:textId="77777777" w:rsidTr="00F32DDC">
        <w:tc>
          <w:tcPr>
            <w:tcW w:w="2835" w:type="dxa"/>
            <w:shd w:val="clear" w:color="auto" w:fill="D9E2F3"/>
            <w:vAlign w:val="center"/>
          </w:tcPr>
          <w:p w14:paraId="00F2B22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9AA087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8990EC" w14:textId="77777777" w:rsidTr="00F32DDC">
        <w:trPr>
          <w:trHeight w:val="1487"/>
        </w:trPr>
        <w:tc>
          <w:tcPr>
            <w:tcW w:w="2835" w:type="dxa"/>
            <w:shd w:val="clear" w:color="auto" w:fill="D9E2F3"/>
            <w:vAlign w:val="center"/>
          </w:tcPr>
          <w:p w14:paraId="316580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DF7767E" w14:textId="77777777" w:rsidR="00A9306E" w:rsidRPr="00FD1EE4" w:rsidRDefault="00A9306E" w:rsidP="00F32DDC">
            <w:pPr>
              <w:spacing w:before="240" w:after="240"/>
              <w:rPr>
                <w:rFonts w:ascii="GHEA Grapalat" w:eastAsia="GHEA Grapalat" w:hAnsi="GHEA Grapalat" w:cs="GHEA Grapalat"/>
              </w:rPr>
            </w:pPr>
          </w:p>
        </w:tc>
      </w:tr>
    </w:tbl>
    <w:p w14:paraId="6D897CB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FBA2BF1" w14:textId="77777777" w:rsidTr="00F32DDC">
        <w:tc>
          <w:tcPr>
            <w:tcW w:w="2835" w:type="dxa"/>
            <w:shd w:val="clear" w:color="auto" w:fill="D9E2F3"/>
            <w:vAlign w:val="center"/>
          </w:tcPr>
          <w:p w14:paraId="4E8216D3"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6FB28C3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FA7B692" w14:textId="77777777" w:rsidTr="00F32DDC">
        <w:tc>
          <w:tcPr>
            <w:tcW w:w="2835" w:type="dxa"/>
            <w:shd w:val="clear" w:color="auto" w:fill="D9E2F3"/>
            <w:vAlign w:val="center"/>
          </w:tcPr>
          <w:p w14:paraId="14349019"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F88D6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AE6AB72" w14:textId="77777777" w:rsidTr="00F32DDC">
        <w:tc>
          <w:tcPr>
            <w:tcW w:w="2835" w:type="dxa"/>
            <w:shd w:val="clear" w:color="auto" w:fill="D9E2F3"/>
            <w:vAlign w:val="center"/>
          </w:tcPr>
          <w:p w14:paraId="6013FA85"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97EA757" w14:textId="77777777" w:rsidR="00A9306E" w:rsidRPr="00FD1EE4" w:rsidRDefault="00A9306E" w:rsidP="00F32DDC">
            <w:pPr>
              <w:spacing w:before="240" w:after="240"/>
              <w:rPr>
                <w:rFonts w:ascii="GHEA Grapalat" w:eastAsia="GHEA Grapalat" w:hAnsi="GHEA Grapalat" w:cs="GHEA Grapalat"/>
              </w:rPr>
            </w:pPr>
          </w:p>
        </w:tc>
      </w:tr>
    </w:tbl>
    <w:p w14:paraId="4E4BEB30" w14:textId="77777777" w:rsidR="00A9306E" w:rsidRPr="00FD1EE4" w:rsidRDefault="00A9306E" w:rsidP="00A9306E">
      <w:pPr>
        <w:rPr>
          <w:rFonts w:ascii="GHEA Grapalat" w:eastAsia="GHEA Grapalat" w:hAnsi="GHEA Grapalat" w:cs="GHEA Grapalat"/>
        </w:rPr>
      </w:pPr>
    </w:p>
    <w:p w14:paraId="518A61CF"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44D72614"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CDCABFA"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EAAF44F" w14:textId="77777777" w:rsidTr="00F32DDC">
        <w:tc>
          <w:tcPr>
            <w:tcW w:w="2835" w:type="dxa"/>
            <w:shd w:val="clear" w:color="auto" w:fill="D9E2F3"/>
            <w:vAlign w:val="center"/>
          </w:tcPr>
          <w:p w14:paraId="08BE6014"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A7892F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7113EC" w14:textId="77777777" w:rsidTr="00F32DDC">
        <w:tc>
          <w:tcPr>
            <w:tcW w:w="2835" w:type="dxa"/>
            <w:shd w:val="clear" w:color="auto" w:fill="D9E2F3"/>
            <w:vAlign w:val="center"/>
          </w:tcPr>
          <w:p w14:paraId="0F6B47B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1AB79EC" w14:textId="77777777" w:rsidR="00A9306E" w:rsidRPr="00FD1EE4" w:rsidRDefault="00A9306E" w:rsidP="00F32DDC">
            <w:pPr>
              <w:spacing w:before="240" w:after="240"/>
              <w:rPr>
                <w:rFonts w:ascii="GHEA Grapalat" w:eastAsia="GHEA Grapalat" w:hAnsi="GHEA Grapalat" w:cs="GHEA Grapalat"/>
              </w:rPr>
            </w:pPr>
          </w:p>
        </w:tc>
      </w:tr>
    </w:tbl>
    <w:p w14:paraId="6F161F9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ED40F50" w14:textId="77777777" w:rsidTr="00F32DDC">
        <w:tc>
          <w:tcPr>
            <w:tcW w:w="2835" w:type="dxa"/>
            <w:shd w:val="clear" w:color="auto" w:fill="D9E2F3"/>
            <w:vAlign w:val="center"/>
          </w:tcPr>
          <w:p w14:paraId="3EC7FD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94BDFC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54F6C4" w14:textId="77777777" w:rsidTr="00F32DDC">
        <w:tc>
          <w:tcPr>
            <w:tcW w:w="2835" w:type="dxa"/>
            <w:shd w:val="clear" w:color="auto" w:fill="D9E2F3"/>
            <w:vAlign w:val="center"/>
          </w:tcPr>
          <w:p w14:paraId="785C30D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03CBDFC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A8B91B" w14:textId="77777777" w:rsidTr="00F32DDC">
        <w:tc>
          <w:tcPr>
            <w:tcW w:w="2835" w:type="dxa"/>
            <w:shd w:val="clear" w:color="auto" w:fill="D9E2F3"/>
            <w:vAlign w:val="center"/>
          </w:tcPr>
          <w:p w14:paraId="398B816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7EF980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8E3619" w14:textId="77777777" w:rsidTr="00F32DDC">
        <w:tc>
          <w:tcPr>
            <w:tcW w:w="2835" w:type="dxa"/>
            <w:shd w:val="clear" w:color="auto" w:fill="D9E2F3"/>
            <w:vAlign w:val="center"/>
          </w:tcPr>
          <w:p w14:paraId="4CD23C3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85CEA1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DA7624" w14:textId="77777777" w:rsidTr="00F32DDC">
        <w:tc>
          <w:tcPr>
            <w:tcW w:w="2835" w:type="dxa"/>
            <w:shd w:val="clear" w:color="auto" w:fill="D9E2F3"/>
            <w:vAlign w:val="center"/>
          </w:tcPr>
          <w:p w14:paraId="6DBE359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51A0FB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01692C" w14:textId="77777777" w:rsidTr="00F32DDC">
        <w:trPr>
          <w:trHeight w:val="1361"/>
        </w:trPr>
        <w:tc>
          <w:tcPr>
            <w:tcW w:w="2835" w:type="dxa"/>
            <w:shd w:val="clear" w:color="auto" w:fill="D9E2F3"/>
            <w:vAlign w:val="center"/>
          </w:tcPr>
          <w:p w14:paraId="2EF30A9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CE8F4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86467C" w14:textId="77777777" w:rsidTr="00F32DDC">
        <w:tc>
          <w:tcPr>
            <w:tcW w:w="2835" w:type="dxa"/>
            <w:shd w:val="clear" w:color="auto" w:fill="D9E2F3"/>
            <w:vAlign w:val="center"/>
          </w:tcPr>
          <w:p w14:paraId="612CA28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8635A27" w14:textId="77777777" w:rsidR="00A9306E" w:rsidRPr="00FD1EE4" w:rsidRDefault="00A9306E" w:rsidP="00F32DDC">
            <w:pPr>
              <w:spacing w:before="240" w:after="240"/>
              <w:rPr>
                <w:rFonts w:ascii="GHEA Grapalat" w:eastAsia="GHEA Grapalat" w:hAnsi="GHEA Grapalat" w:cs="GHEA Grapalat"/>
              </w:rPr>
            </w:pPr>
          </w:p>
        </w:tc>
      </w:tr>
    </w:tbl>
    <w:p w14:paraId="484AE55A"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3FD4B18" w14:textId="77777777" w:rsidTr="00F32DDC">
        <w:tc>
          <w:tcPr>
            <w:tcW w:w="2836" w:type="dxa"/>
            <w:shd w:val="clear" w:color="auto" w:fill="D9E2F3"/>
            <w:vAlign w:val="center"/>
          </w:tcPr>
          <w:p w14:paraId="7C4D9385"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7214FC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EB5C13" w14:textId="77777777" w:rsidTr="00F32DDC">
        <w:tc>
          <w:tcPr>
            <w:tcW w:w="2836" w:type="dxa"/>
            <w:shd w:val="clear" w:color="auto" w:fill="D9E2F3"/>
            <w:vAlign w:val="center"/>
          </w:tcPr>
          <w:p w14:paraId="0736C977"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5BDB835D" w14:textId="77777777" w:rsidR="00A9306E" w:rsidRPr="00FD1EE4" w:rsidRDefault="0074525E"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F4B7C47" w14:textId="77777777" w:rsidR="00A9306E" w:rsidRPr="00FD1EE4" w:rsidRDefault="0074525E"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9382C28"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6B02B98B"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295007B"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F88BB27" w14:textId="77777777" w:rsidTr="00F32DDC">
        <w:tc>
          <w:tcPr>
            <w:tcW w:w="2837" w:type="dxa"/>
            <w:shd w:val="clear" w:color="auto" w:fill="D9E2F3"/>
            <w:vAlign w:val="center"/>
          </w:tcPr>
          <w:p w14:paraId="0940599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4BA70D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F4917BA" w14:textId="77777777" w:rsidTr="00F32DDC">
        <w:tc>
          <w:tcPr>
            <w:tcW w:w="2837" w:type="dxa"/>
            <w:shd w:val="clear" w:color="auto" w:fill="D9E2F3"/>
            <w:vAlign w:val="center"/>
          </w:tcPr>
          <w:p w14:paraId="3B80C47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5FD3E3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FEFA7A" w14:textId="77777777" w:rsidTr="00F32DDC">
        <w:tc>
          <w:tcPr>
            <w:tcW w:w="2837" w:type="dxa"/>
            <w:shd w:val="clear" w:color="auto" w:fill="D9E2F3"/>
            <w:vAlign w:val="center"/>
          </w:tcPr>
          <w:p w14:paraId="6220208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58D7CF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9F3281" w14:textId="77777777" w:rsidTr="00F32DDC">
        <w:tc>
          <w:tcPr>
            <w:tcW w:w="2837" w:type="dxa"/>
            <w:shd w:val="clear" w:color="auto" w:fill="D9E2F3"/>
            <w:vAlign w:val="center"/>
          </w:tcPr>
          <w:p w14:paraId="13DBD46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36FD166" w14:textId="77777777" w:rsidR="00A9306E" w:rsidRPr="00FD1EE4" w:rsidRDefault="0074525E"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3C1246D" w14:textId="77777777" w:rsidR="00A9306E" w:rsidRPr="00FD1EE4" w:rsidRDefault="0074525E"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4D614E96"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57E4BBE" w14:textId="77777777" w:rsidTr="00F32DDC">
        <w:tc>
          <w:tcPr>
            <w:tcW w:w="2837" w:type="dxa"/>
            <w:shd w:val="clear" w:color="auto" w:fill="D9E2F3"/>
            <w:vAlign w:val="center"/>
          </w:tcPr>
          <w:p w14:paraId="2910B486"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0EA3E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B1692F" w14:textId="77777777" w:rsidTr="00F32DDC">
        <w:tc>
          <w:tcPr>
            <w:tcW w:w="2837" w:type="dxa"/>
            <w:shd w:val="clear" w:color="auto" w:fill="D9E2F3"/>
            <w:vAlign w:val="center"/>
          </w:tcPr>
          <w:p w14:paraId="492C92D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E0A06B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B4B2796" w14:textId="77777777" w:rsidTr="00F32DDC">
        <w:tc>
          <w:tcPr>
            <w:tcW w:w="2837" w:type="dxa"/>
            <w:shd w:val="clear" w:color="auto" w:fill="D9E2F3"/>
            <w:vAlign w:val="center"/>
          </w:tcPr>
          <w:p w14:paraId="3E1D18D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D4E2E1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CFA50E" w14:textId="77777777" w:rsidTr="00F32DDC">
        <w:tc>
          <w:tcPr>
            <w:tcW w:w="2837" w:type="dxa"/>
            <w:shd w:val="clear" w:color="auto" w:fill="D9E2F3"/>
            <w:vAlign w:val="center"/>
          </w:tcPr>
          <w:p w14:paraId="4D3A697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4EC5750" w14:textId="77777777" w:rsidR="00A9306E" w:rsidRPr="00FD1EE4" w:rsidRDefault="0074525E"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9DE7F8B" w14:textId="77777777" w:rsidR="00A9306E" w:rsidRPr="00FD1EE4" w:rsidRDefault="0074525E"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3FBCE59"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5E27F204"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D7C5A7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1DFABE5D" w14:textId="77777777" w:rsidTr="00F32DDC">
        <w:tc>
          <w:tcPr>
            <w:tcW w:w="2836" w:type="dxa"/>
            <w:shd w:val="clear" w:color="auto" w:fill="D9E2F3"/>
            <w:vAlign w:val="center"/>
          </w:tcPr>
          <w:p w14:paraId="66A69CD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0DB73E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FA78EB4" w14:textId="77777777" w:rsidTr="00F32DDC">
        <w:tc>
          <w:tcPr>
            <w:tcW w:w="2836" w:type="dxa"/>
            <w:shd w:val="clear" w:color="auto" w:fill="D9E2F3"/>
            <w:vAlign w:val="center"/>
          </w:tcPr>
          <w:p w14:paraId="3765ADE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2CD78F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15103B" w14:textId="77777777" w:rsidTr="00F32DDC">
        <w:tc>
          <w:tcPr>
            <w:tcW w:w="2836" w:type="dxa"/>
            <w:shd w:val="clear" w:color="auto" w:fill="D9E2F3"/>
            <w:vAlign w:val="center"/>
          </w:tcPr>
          <w:p w14:paraId="4A1A4E7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E419C4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956706" w14:textId="77777777" w:rsidTr="00F32DDC">
        <w:tc>
          <w:tcPr>
            <w:tcW w:w="2836" w:type="dxa"/>
            <w:shd w:val="clear" w:color="auto" w:fill="D9E2F3"/>
            <w:vAlign w:val="center"/>
          </w:tcPr>
          <w:p w14:paraId="511C895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ECE9E2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6744B5" w14:textId="77777777" w:rsidTr="00F32DDC">
        <w:tc>
          <w:tcPr>
            <w:tcW w:w="2836" w:type="dxa"/>
            <w:shd w:val="clear" w:color="auto" w:fill="D9E2F3"/>
            <w:vAlign w:val="center"/>
          </w:tcPr>
          <w:p w14:paraId="699E47D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837DEB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D1EE766" w14:textId="77777777" w:rsidTr="00F32DDC">
        <w:tc>
          <w:tcPr>
            <w:tcW w:w="2836" w:type="dxa"/>
            <w:shd w:val="clear" w:color="auto" w:fill="D9E2F3"/>
            <w:vAlign w:val="center"/>
          </w:tcPr>
          <w:p w14:paraId="1EC398E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0CE1595" w14:textId="77777777" w:rsidR="00A9306E" w:rsidRPr="00FD1EE4" w:rsidRDefault="00A9306E" w:rsidP="00F32DDC">
            <w:pPr>
              <w:spacing w:before="240" w:after="240"/>
              <w:rPr>
                <w:rFonts w:ascii="GHEA Grapalat" w:eastAsia="GHEA Grapalat" w:hAnsi="GHEA Grapalat" w:cs="GHEA Grapalat"/>
              </w:rPr>
            </w:pPr>
          </w:p>
        </w:tc>
      </w:tr>
    </w:tbl>
    <w:p w14:paraId="759FE79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47963154" w14:textId="77777777" w:rsidTr="00F32DDC">
        <w:tc>
          <w:tcPr>
            <w:tcW w:w="2977" w:type="dxa"/>
            <w:shd w:val="clear" w:color="auto" w:fill="D9E2F3"/>
            <w:vAlign w:val="center"/>
          </w:tcPr>
          <w:p w14:paraId="1284FDF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30F28A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ECBC0D" w14:textId="77777777" w:rsidTr="00F32DDC">
        <w:tc>
          <w:tcPr>
            <w:tcW w:w="2977" w:type="dxa"/>
            <w:shd w:val="clear" w:color="auto" w:fill="D9E2F3"/>
            <w:vAlign w:val="center"/>
          </w:tcPr>
          <w:p w14:paraId="67EF4DF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628FC10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E6E9B8E" w14:textId="77777777" w:rsidTr="00F32DDC">
        <w:tc>
          <w:tcPr>
            <w:tcW w:w="2977" w:type="dxa"/>
            <w:shd w:val="clear" w:color="auto" w:fill="D9E2F3"/>
            <w:vAlign w:val="center"/>
          </w:tcPr>
          <w:p w14:paraId="77F71363"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CAFC6E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C3B9FA" w14:textId="77777777" w:rsidTr="00F32DDC">
        <w:tc>
          <w:tcPr>
            <w:tcW w:w="2977" w:type="dxa"/>
            <w:shd w:val="clear" w:color="auto" w:fill="D9E2F3"/>
            <w:vAlign w:val="center"/>
          </w:tcPr>
          <w:p w14:paraId="5452784B"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ADDA9B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D25AE0" w14:textId="77777777" w:rsidTr="00F32DDC">
        <w:tc>
          <w:tcPr>
            <w:tcW w:w="2977" w:type="dxa"/>
            <w:shd w:val="clear" w:color="auto" w:fill="D9E2F3"/>
            <w:vAlign w:val="center"/>
          </w:tcPr>
          <w:p w14:paraId="03C27B2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56FC082C" w14:textId="77777777" w:rsidR="00A9306E" w:rsidRPr="00FD1EE4" w:rsidRDefault="00A9306E" w:rsidP="00F32DDC">
            <w:pPr>
              <w:spacing w:before="240" w:after="240"/>
              <w:rPr>
                <w:rFonts w:ascii="GHEA Grapalat" w:eastAsia="GHEA Grapalat" w:hAnsi="GHEA Grapalat" w:cs="GHEA Grapalat"/>
              </w:rPr>
            </w:pPr>
          </w:p>
        </w:tc>
      </w:tr>
    </w:tbl>
    <w:p w14:paraId="29F5038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63DF5020" w14:textId="77777777" w:rsidTr="00F32DDC">
        <w:tc>
          <w:tcPr>
            <w:tcW w:w="2943" w:type="dxa"/>
            <w:shd w:val="clear" w:color="auto" w:fill="D9E2F3"/>
            <w:vAlign w:val="center"/>
          </w:tcPr>
          <w:p w14:paraId="3794A5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C8B378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451DA4" w14:textId="77777777" w:rsidTr="00F32DDC">
        <w:tc>
          <w:tcPr>
            <w:tcW w:w="2943" w:type="dxa"/>
            <w:shd w:val="clear" w:color="auto" w:fill="D9E2F3"/>
            <w:vAlign w:val="center"/>
          </w:tcPr>
          <w:p w14:paraId="0911BA0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81AC0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444978" w14:textId="77777777" w:rsidTr="00F32DDC">
        <w:tc>
          <w:tcPr>
            <w:tcW w:w="2943" w:type="dxa"/>
            <w:shd w:val="clear" w:color="auto" w:fill="D9E2F3"/>
            <w:vAlign w:val="center"/>
          </w:tcPr>
          <w:p w14:paraId="478EDB4B"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4E7FA75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CC0DEE" w14:textId="77777777" w:rsidTr="00F32DDC">
        <w:tc>
          <w:tcPr>
            <w:tcW w:w="2943" w:type="dxa"/>
            <w:shd w:val="clear" w:color="auto" w:fill="D9E2F3"/>
            <w:vAlign w:val="center"/>
          </w:tcPr>
          <w:p w14:paraId="60C33A49"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C9FFD7A" w14:textId="77777777" w:rsidR="00A9306E" w:rsidRPr="00FD1EE4" w:rsidRDefault="00A9306E" w:rsidP="00F32DDC">
            <w:pPr>
              <w:spacing w:before="240" w:after="240"/>
              <w:rPr>
                <w:rFonts w:ascii="GHEA Grapalat" w:eastAsia="GHEA Grapalat" w:hAnsi="GHEA Grapalat" w:cs="GHEA Grapalat"/>
              </w:rPr>
            </w:pPr>
          </w:p>
        </w:tc>
      </w:tr>
    </w:tbl>
    <w:p w14:paraId="0F3F50C9"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06460AD4" w14:textId="77777777" w:rsidTr="00F32DDC">
        <w:tc>
          <w:tcPr>
            <w:tcW w:w="2837" w:type="dxa"/>
            <w:shd w:val="clear" w:color="auto" w:fill="D9E2F3"/>
            <w:vAlign w:val="center"/>
          </w:tcPr>
          <w:p w14:paraId="0B0AE30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BB412E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E2BCED" w14:textId="77777777" w:rsidTr="00F32DDC">
        <w:tc>
          <w:tcPr>
            <w:tcW w:w="2837" w:type="dxa"/>
            <w:shd w:val="clear" w:color="auto" w:fill="D9E2F3"/>
            <w:vAlign w:val="center"/>
          </w:tcPr>
          <w:p w14:paraId="481A11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B1E34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8AFA6E1" w14:textId="77777777" w:rsidTr="00F32DDC">
        <w:tc>
          <w:tcPr>
            <w:tcW w:w="2837" w:type="dxa"/>
            <w:shd w:val="clear" w:color="auto" w:fill="D9E2F3"/>
            <w:vAlign w:val="center"/>
          </w:tcPr>
          <w:p w14:paraId="557697B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1A7AD4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1205ED" w14:textId="77777777" w:rsidTr="00F32DDC">
        <w:tc>
          <w:tcPr>
            <w:tcW w:w="2837" w:type="dxa"/>
            <w:shd w:val="clear" w:color="auto" w:fill="D9E2F3"/>
            <w:vAlign w:val="center"/>
          </w:tcPr>
          <w:p w14:paraId="65A1EC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FE82CF9" w14:textId="77777777" w:rsidR="00A9306E" w:rsidRPr="00FD1EE4" w:rsidRDefault="00A9306E" w:rsidP="00F32DDC">
            <w:pPr>
              <w:spacing w:before="240" w:after="240"/>
              <w:rPr>
                <w:rFonts w:ascii="GHEA Grapalat" w:eastAsia="GHEA Grapalat" w:hAnsi="GHEA Grapalat" w:cs="GHEA Grapalat"/>
              </w:rPr>
            </w:pPr>
          </w:p>
        </w:tc>
      </w:tr>
    </w:tbl>
    <w:p w14:paraId="237A3B27"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150037D" w14:textId="77777777" w:rsidTr="00F32DDC">
        <w:trPr>
          <w:trHeight w:val="924"/>
        </w:trPr>
        <w:tc>
          <w:tcPr>
            <w:tcW w:w="9016" w:type="dxa"/>
            <w:gridSpan w:val="2"/>
            <w:vAlign w:val="center"/>
          </w:tcPr>
          <w:p w14:paraId="233C09C8" w14:textId="77777777" w:rsidR="00A9306E" w:rsidRPr="00FD1EE4" w:rsidRDefault="0074525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602E42F1" w14:textId="77777777" w:rsidTr="00F32DDC">
        <w:trPr>
          <w:trHeight w:val="684"/>
        </w:trPr>
        <w:tc>
          <w:tcPr>
            <w:tcW w:w="4508" w:type="dxa"/>
            <w:shd w:val="clear" w:color="auto" w:fill="D9E2F3"/>
            <w:vAlign w:val="center"/>
          </w:tcPr>
          <w:p w14:paraId="05A2B7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E6051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9E8F15C" w14:textId="77777777" w:rsidTr="00F32DDC">
        <w:trPr>
          <w:trHeight w:val="1282"/>
        </w:trPr>
        <w:tc>
          <w:tcPr>
            <w:tcW w:w="4508" w:type="dxa"/>
            <w:shd w:val="clear" w:color="auto" w:fill="D9E2F3"/>
            <w:vAlign w:val="center"/>
          </w:tcPr>
          <w:p w14:paraId="69CAF6D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A6D3190" w14:textId="77777777" w:rsidR="00A9306E" w:rsidRPr="006B364D" w:rsidRDefault="0074525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3A131A69" w14:textId="77777777" w:rsidR="00A9306E" w:rsidRPr="00F10CBA" w:rsidRDefault="0074525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72A3F2C0" w14:textId="77777777" w:rsidTr="00F32DDC">
        <w:tc>
          <w:tcPr>
            <w:tcW w:w="9016" w:type="dxa"/>
            <w:gridSpan w:val="2"/>
            <w:vAlign w:val="center"/>
          </w:tcPr>
          <w:p w14:paraId="48800746" w14:textId="77777777" w:rsidR="00A9306E" w:rsidRPr="00FD1EE4" w:rsidRDefault="0074525E"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58C2625" w14:textId="77777777" w:rsidTr="00F32DDC">
        <w:tc>
          <w:tcPr>
            <w:tcW w:w="9016" w:type="dxa"/>
            <w:gridSpan w:val="2"/>
            <w:vAlign w:val="center"/>
          </w:tcPr>
          <w:p w14:paraId="16A4A64A" w14:textId="77777777" w:rsidR="00A9306E" w:rsidRPr="00FD1EE4" w:rsidRDefault="0074525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2CA03B4D"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679F3AB4" w14:textId="77777777" w:rsidTr="00F32DDC">
        <w:trPr>
          <w:trHeight w:val="924"/>
        </w:trPr>
        <w:tc>
          <w:tcPr>
            <w:tcW w:w="9016" w:type="dxa"/>
            <w:gridSpan w:val="2"/>
            <w:vAlign w:val="center"/>
          </w:tcPr>
          <w:p w14:paraId="1A0FB4FE" w14:textId="77777777" w:rsidR="00A9306E" w:rsidRPr="00FD1EE4" w:rsidRDefault="0074525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390245A7" w14:textId="77777777" w:rsidTr="00F32DDC">
        <w:trPr>
          <w:trHeight w:val="684"/>
        </w:trPr>
        <w:tc>
          <w:tcPr>
            <w:tcW w:w="4508" w:type="dxa"/>
            <w:shd w:val="clear" w:color="auto" w:fill="D9E2F3"/>
            <w:vAlign w:val="center"/>
          </w:tcPr>
          <w:p w14:paraId="629C01B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15FA28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C095DA" w14:textId="77777777" w:rsidTr="00F32DDC">
        <w:trPr>
          <w:trHeight w:val="1282"/>
        </w:trPr>
        <w:tc>
          <w:tcPr>
            <w:tcW w:w="4508" w:type="dxa"/>
            <w:shd w:val="clear" w:color="auto" w:fill="D9E2F3"/>
            <w:vAlign w:val="center"/>
          </w:tcPr>
          <w:p w14:paraId="2736DAC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E74E115" w14:textId="77777777" w:rsidR="00A9306E" w:rsidRPr="00C843BA" w:rsidRDefault="0074525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64EBD112" w14:textId="77777777" w:rsidR="00A9306E" w:rsidRPr="00C843BA" w:rsidRDefault="0074525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5874A57C" w14:textId="77777777" w:rsidTr="00F32DDC">
        <w:tc>
          <w:tcPr>
            <w:tcW w:w="9016" w:type="dxa"/>
            <w:gridSpan w:val="2"/>
            <w:vAlign w:val="center"/>
          </w:tcPr>
          <w:p w14:paraId="08419EC5" w14:textId="77777777" w:rsidR="00A9306E" w:rsidRPr="00FD1EE4" w:rsidRDefault="0074525E"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4EAD1E1B" w14:textId="77777777" w:rsidTr="00F32DDC">
        <w:tc>
          <w:tcPr>
            <w:tcW w:w="9016" w:type="dxa"/>
            <w:gridSpan w:val="2"/>
            <w:vAlign w:val="center"/>
          </w:tcPr>
          <w:p w14:paraId="0DFD6F8D" w14:textId="77777777" w:rsidR="00A9306E" w:rsidRPr="00FD1EE4" w:rsidRDefault="0074525E"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6C6FED69" w14:textId="77777777" w:rsidTr="00F32DDC">
        <w:tc>
          <w:tcPr>
            <w:tcW w:w="9016" w:type="dxa"/>
            <w:gridSpan w:val="2"/>
            <w:vAlign w:val="center"/>
          </w:tcPr>
          <w:p w14:paraId="6268E040" w14:textId="77777777" w:rsidR="00A9306E" w:rsidRPr="00FD1EE4" w:rsidRDefault="0074525E"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4E1F0D9A" w14:textId="77777777" w:rsidTr="00F32DDC">
        <w:tc>
          <w:tcPr>
            <w:tcW w:w="9016" w:type="dxa"/>
            <w:gridSpan w:val="2"/>
            <w:vAlign w:val="center"/>
          </w:tcPr>
          <w:p w14:paraId="1CF3C025" w14:textId="77777777" w:rsidR="00A9306E" w:rsidRPr="00FD1EE4" w:rsidRDefault="0074525E"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1859B5B3"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E37DDE0" w14:textId="77777777" w:rsidTr="00F32DDC">
        <w:tc>
          <w:tcPr>
            <w:tcW w:w="2837" w:type="dxa"/>
            <w:shd w:val="clear" w:color="auto" w:fill="D9E2F3"/>
            <w:vAlign w:val="center"/>
          </w:tcPr>
          <w:p w14:paraId="449C44F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A0E35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724E97" w14:textId="77777777" w:rsidTr="00F32DDC">
        <w:tc>
          <w:tcPr>
            <w:tcW w:w="2837" w:type="dxa"/>
            <w:shd w:val="clear" w:color="auto" w:fill="D9E2F3"/>
            <w:vAlign w:val="center"/>
          </w:tcPr>
          <w:p w14:paraId="5047C23A"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6BF2FB77" w14:textId="77777777" w:rsidR="00A9306E" w:rsidRPr="00B23852" w:rsidRDefault="0074525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63A6009C" w14:textId="77777777" w:rsidR="00A9306E" w:rsidRPr="00FD1EE4" w:rsidRDefault="0074525E"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2BEF1352" w14:textId="77777777" w:rsidTr="00F32DDC">
        <w:tc>
          <w:tcPr>
            <w:tcW w:w="2837" w:type="dxa"/>
            <w:shd w:val="clear" w:color="auto" w:fill="D9E2F3"/>
            <w:vAlign w:val="center"/>
          </w:tcPr>
          <w:p w14:paraId="263DE29B"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2F2B0F94" w14:textId="77777777" w:rsidR="00A9306E" w:rsidRPr="005600B4" w:rsidRDefault="0074525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22016E3E" w14:textId="77777777" w:rsidR="00A9306E" w:rsidRPr="005600B4" w:rsidRDefault="0074525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0DC4FF9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5352AEF" w14:textId="77777777" w:rsidTr="00F32DDC">
        <w:tc>
          <w:tcPr>
            <w:tcW w:w="2837" w:type="dxa"/>
            <w:shd w:val="clear" w:color="auto" w:fill="D9E2F3"/>
            <w:vAlign w:val="center"/>
          </w:tcPr>
          <w:p w14:paraId="598F072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5F12F4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6E8B43" w14:textId="77777777" w:rsidTr="00F32DDC">
        <w:tc>
          <w:tcPr>
            <w:tcW w:w="2837" w:type="dxa"/>
            <w:shd w:val="clear" w:color="auto" w:fill="D9E2F3"/>
            <w:vAlign w:val="center"/>
          </w:tcPr>
          <w:p w14:paraId="13BD17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84A9CCF" w14:textId="77777777" w:rsidR="00A9306E" w:rsidRPr="00FD1EE4" w:rsidRDefault="00A9306E" w:rsidP="00F32DDC">
            <w:pPr>
              <w:spacing w:before="240" w:after="240"/>
              <w:rPr>
                <w:rFonts w:ascii="GHEA Grapalat" w:eastAsia="GHEA Grapalat" w:hAnsi="GHEA Grapalat" w:cs="GHEA Grapalat"/>
              </w:rPr>
            </w:pPr>
          </w:p>
        </w:tc>
      </w:tr>
    </w:tbl>
    <w:p w14:paraId="48E16FEB"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B8F5767"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518B36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606FCC4" w14:textId="77777777" w:rsidTr="00F32DDC">
        <w:tc>
          <w:tcPr>
            <w:tcW w:w="2835" w:type="dxa"/>
            <w:shd w:val="clear" w:color="auto" w:fill="D9E2F3"/>
            <w:vAlign w:val="center"/>
          </w:tcPr>
          <w:p w14:paraId="6FA75DF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2CCCDF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E5FA79" w14:textId="77777777" w:rsidTr="00F32DDC">
        <w:tc>
          <w:tcPr>
            <w:tcW w:w="2835" w:type="dxa"/>
            <w:shd w:val="clear" w:color="auto" w:fill="D9E2F3"/>
            <w:vAlign w:val="center"/>
          </w:tcPr>
          <w:p w14:paraId="551B91D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DB7D7F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D3C8060" w14:textId="77777777" w:rsidTr="00F32DDC">
        <w:tc>
          <w:tcPr>
            <w:tcW w:w="2835" w:type="dxa"/>
            <w:shd w:val="clear" w:color="auto" w:fill="D9E2F3"/>
            <w:vAlign w:val="center"/>
          </w:tcPr>
          <w:p w14:paraId="01C6CD9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2C93D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707E95" w14:textId="77777777" w:rsidTr="00F32DDC">
        <w:tc>
          <w:tcPr>
            <w:tcW w:w="2835" w:type="dxa"/>
            <w:shd w:val="clear" w:color="auto" w:fill="D9E2F3"/>
            <w:vAlign w:val="center"/>
          </w:tcPr>
          <w:p w14:paraId="5515C6F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F7F586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2DDC9C" w14:textId="77777777" w:rsidTr="00F32DDC">
        <w:tc>
          <w:tcPr>
            <w:tcW w:w="2835" w:type="dxa"/>
            <w:shd w:val="clear" w:color="auto" w:fill="D9E2F3"/>
            <w:vAlign w:val="center"/>
          </w:tcPr>
          <w:p w14:paraId="5DB4CEF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C7442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8D3FB6" w14:textId="77777777" w:rsidTr="00F32DDC">
        <w:tc>
          <w:tcPr>
            <w:tcW w:w="2835" w:type="dxa"/>
            <w:shd w:val="clear" w:color="auto" w:fill="D9E2F3"/>
            <w:vAlign w:val="center"/>
          </w:tcPr>
          <w:p w14:paraId="6174FB5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FDB8BC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0C462D" w14:textId="77777777" w:rsidTr="00F32DDC">
        <w:tc>
          <w:tcPr>
            <w:tcW w:w="2835" w:type="dxa"/>
            <w:shd w:val="clear" w:color="auto" w:fill="D9E2F3"/>
            <w:vAlign w:val="center"/>
          </w:tcPr>
          <w:p w14:paraId="39D1DF5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372E01B" w14:textId="77777777" w:rsidR="00A9306E" w:rsidRPr="00FD1EE4" w:rsidRDefault="00A9306E" w:rsidP="00F32DDC">
            <w:pPr>
              <w:spacing w:before="240" w:after="240"/>
              <w:rPr>
                <w:rFonts w:ascii="GHEA Grapalat" w:eastAsia="GHEA Grapalat" w:hAnsi="GHEA Grapalat" w:cs="GHEA Grapalat"/>
              </w:rPr>
            </w:pPr>
          </w:p>
        </w:tc>
      </w:tr>
    </w:tbl>
    <w:p w14:paraId="56ECE21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984D8CE" w14:textId="77777777" w:rsidTr="00F32DDC">
        <w:trPr>
          <w:trHeight w:val="853"/>
        </w:trPr>
        <w:tc>
          <w:tcPr>
            <w:tcW w:w="2835" w:type="dxa"/>
            <w:vMerge w:val="restart"/>
            <w:shd w:val="clear" w:color="auto" w:fill="D9E2F3"/>
            <w:vAlign w:val="center"/>
          </w:tcPr>
          <w:p w14:paraId="58A9AF71"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0BC794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95A4B2" w14:textId="77777777" w:rsidTr="00F32DDC">
        <w:trPr>
          <w:trHeight w:val="850"/>
        </w:trPr>
        <w:tc>
          <w:tcPr>
            <w:tcW w:w="2835" w:type="dxa"/>
            <w:vMerge/>
            <w:shd w:val="clear" w:color="auto" w:fill="D9E2F3"/>
            <w:vAlign w:val="center"/>
          </w:tcPr>
          <w:p w14:paraId="587E2C0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B6C020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E3745E" w14:textId="77777777" w:rsidTr="00F32DDC">
        <w:trPr>
          <w:trHeight w:val="850"/>
        </w:trPr>
        <w:tc>
          <w:tcPr>
            <w:tcW w:w="2835" w:type="dxa"/>
            <w:vMerge/>
            <w:shd w:val="clear" w:color="auto" w:fill="D9E2F3"/>
            <w:vAlign w:val="center"/>
          </w:tcPr>
          <w:p w14:paraId="7CDC33A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B76D2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6A3290" w14:textId="77777777" w:rsidTr="00F32DDC">
        <w:trPr>
          <w:trHeight w:val="850"/>
        </w:trPr>
        <w:tc>
          <w:tcPr>
            <w:tcW w:w="2835" w:type="dxa"/>
            <w:vMerge/>
            <w:shd w:val="clear" w:color="auto" w:fill="D9E2F3"/>
            <w:vAlign w:val="center"/>
          </w:tcPr>
          <w:p w14:paraId="61F4160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FD3F1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C23092" w14:textId="77777777" w:rsidTr="00F32DDC">
        <w:trPr>
          <w:trHeight w:val="850"/>
        </w:trPr>
        <w:tc>
          <w:tcPr>
            <w:tcW w:w="2835" w:type="dxa"/>
            <w:vMerge/>
            <w:shd w:val="clear" w:color="auto" w:fill="D9E2F3"/>
            <w:vAlign w:val="center"/>
          </w:tcPr>
          <w:p w14:paraId="1E22BD0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BA224A" w14:textId="77777777" w:rsidR="00A9306E" w:rsidRPr="00FD1EE4" w:rsidRDefault="00A9306E" w:rsidP="00F32DDC">
            <w:pPr>
              <w:spacing w:before="240" w:after="240"/>
              <w:rPr>
                <w:rFonts w:ascii="GHEA Grapalat" w:eastAsia="GHEA Grapalat" w:hAnsi="GHEA Grapalat" w:cs="GHEA Grapalat"/>
              </w:rPr>
            </w:pPr>
          </w:p>
        </w:tc>
      </w:tr>
    </w:tbl>
    <w:p w14:paraId="74CE3A03"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D5E22F4" w14:textId="77777777" w:rsidTr="00F32DDC">
        <w:tc>
          <w:tcPr>
            <w:tcW w:w="2835" w:type="dxa"/>
            <w:shd w:val="clear" w:color="auto" w:fill="D9E2F3"/>
            <w:vAlign w:val="center"/>
          </w:tcPr>
          <w:p w14:paraId="269471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27CAE27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10A76B" w14:textId="77777777" w:rsidTr="00F32DDC">
        <w:tc>
          <w:tcPr>
            <w:tcW w:w="2835" w:type="dxa"/>
            <w:shd w:val="clear" w:color="auto" w:fill="D9E2F3"/>
            <w:vAlign w:val="center"/>
          </w:tcPr>
          <w:p w14:paraId="0F6FC7E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E55AE68" w14:textId="77777777" w:rsidR="00A9306E" w:rsidRPr="00FD1EE4" w:rsidRDefault="00A9306E" w:rsidP="00F32DDC">
            <w:pPr>
              <w:spacing w:before="240" w:after="240"/>
              <w:rPr>
                <w:rFonts w:ascii="GHEA Grapalat" w:eastAsia="GHEA Grapalat" w:hAnsi="GHEA Grapalat" w:cs="GHEA Grapalat"/>
              </w:rPr>
            </w:pPr>
          </w:p>
        </w:tc>
      </w:tr>
    </w:tbl>
    <w:p w14:paraId="41F39354"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867E717"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3302AF5D" w14:textId="77777777" w:rsidTr="00F32DDC">
        <w:tc>
          <w:tcPr>
            <w:tcW w:w="9016" w:type="dxa"/>
            <w:shd w:val="clear" w:color="auto" w:fill="DBE5F1" w:themeFill="accent1" w:themeFillTint="33"/>
          </w:tcPr>
          <w:p w14:paraId="05193493"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0591687C" w14:textId="77777777" w:rsidTr="00F32DDC">
        <w:trPr>
          <w:trHeight w:val="10187"/>
        </w:trPr>
        <w:tc>
          <w:tcPr>
            <w:tcW w:w="9016" w:type="dxa"/>
          </w:tcPr>
          <w:p w14:paraId="090E52F6" w14:textId="77777777" w:rsidR="00A9306E" w:rsidRPr="00FD1EE4" w:rsidRDefault="00A9306E" w:rsidP="00F32DDC">
            <w:pPr>
              <w:rPr>
                <w:rFonts w:ascii="GHEA Grapalat" w:eastAsia="GHEA Grapalat" w:hAnsi="GHEA Grapalat" w:cs="GHEA Grapalat"/>
                <w:b/>
                <w:color w:val="000000"/>
              </w:rPr>
            </w:pPr>
          </w:p>
        </w:tc>
      </w:tr>
    </w:tbl>
    <w:p w14:paraId="36620A9B"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6A3DA091" w14:textId="77777777" w:rsidR="00A9306E" w:rsidRDefault="00A9306E" w:rsidP="00A9306E">
      <w:pPr>
        <w:rPr>
          <w:rFonts w:ascii="GHEA Grapalat" w:hAnsi="GHEA Grapalat"/>
          <w:b/>
        </w:rPr>
      </w:pPr>
    </w:p>
    <w:p w14:paraId="5945C6B9" w14:textId="77777777" w:rsidR="00A9306E" w:rsidRDefault="00A9306E" w:rsidP="00A9306E">
      <w:pPr>
        <w:rPr>
          <w:ins w:id="4" w:author="Inesa Kocharyan" w:date="2021-09-01T11:45:00Z"/>
          <w:rFonts w:ascii="GHEA Grapalat" w:hAnsi="GHEA Grapalat"/>
          <w:b/>
        </w:rPr>
      </w:pPr>
    </w:p>
    <w:p w14:paraId="64E57E32" w14:textId="77777777" w:rsidR="00A9306E" w:rsidRDefault="00A9306E" w:rsidP="00A9306E">
      <w:pPr>
        <w:rPr>
          <w:rFonts w:ascii="GHEA Grapalat" w:hAnsi="GHEA Grapalat"/>
          <w:b/>
        </w:rPr>
      </w:pPr>
      <w:r>
        <w:rPr>
          <w:rFonts w:ascii="GHEA Grapalat" w:hAnsi="GHEA Grapalat"/>
          <w:b/>
        </w:rPr>
        <w:br w:type="page"/>
      </w:r>
    </w:p>
    <w:p w14:paraId="53273FF2"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23CD0374"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B0A3922"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23E857A"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3934EAB"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53DDC8C"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142CC50"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w:t>
      </w:r>
      <w:r w:rsidRPr="000306ED">
        <w:rPr>
          <w:rFonts w:ascii="GHEA Grapalat" w:hAnsi="GHEA Grapalat"/>
        </w:rPr>
        <w:lastRenderedPageBreak/>
        <w:t>бирже документы-при наличии документов, содержащих сведения о владельцах данного юридического лица;</w:t>
      </w:r>
    </w:p>
    <w:p w14:paraId="3AA4F0A8"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4B11D78"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9C46686"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E9E0C06"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040515F"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E7E617D"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16E9FD3"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BF629F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DB480B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0BA7E64"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D8F859C"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605B639"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42C689F"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lastRenderedPageBreak/>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6B6734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0714AA1"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0548C22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34E2152"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776132F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6EDD27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w:t>
      </w:r>
      <w:r w:rsidRPr="000306ED">
        <w:rPr>
          <w:rFonts w:ascii="GHEA Grapalat" w:hAnsi="GHEA Grapalat"/>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14:paraId="4CB05F9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54F484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D95406E"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1D5BE5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FF3C52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5E04AA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89DCE4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90038A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88B942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DC04CE7"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1553097F" w14:textId="77777777" w:rsidR="00B32672" w:rsidRPr="00B32672" w:rsidRDefault="00B32672" w:rsidP="00A9306E">
      <w:pPr>
        <w:spacing w:line="360" w:lineRule="auto"/>
        <w:contextualSpacing/>
        <w:jc w:val="both"/>
        <w:rPr>
          <w:rFonts w:ascii="GHEA Grapalat" w:hAnsi="GHEA Grapalat"/>
        </w:rPr>
      </w:pPr>
    </w:p>
    <w:p w14:paraId="2D9FFCDE"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DB49F2C"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454B429C" w14:textId="77777777" w:rsidR="00A9306E" w:rsidRDefault="00A9306E">
      <w:pPr>
        <w:rPr>
          <w:rFonts w:ascii="GHEA Grapalat" w:hAnsi="GHEA Grapalat"/>
          <w:b/>
        </w:rPr>
      </w:pPr>
      <w:r>
        <w:rPr>
          <w:rFonts w:ascii="GHEA Grapalat" w:hAnsi="GHEA Grapalat"/>
          <w:b/>
        </w:rPr>
        <w:br w:type="page"/>
      </w:r>
    </w:p>
    <w:p w14:paraId="73473C9A"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EECC94C" w14:textId="74766185"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4525E">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020F9">
        <w:rPr>
          <w:rFonts w:ascii="GHEA Grapalat" w:hAnsi="GHEA Grapalat"/>
          <w:b/>
          <w:bCs/>
          <w:i/>
          <w:sz w:val="24"/>
          <w:szCs w:val="24"/>
        </w:rPr>
        <w:t>HFF-GH-NPTcDzB -2025/5</w:t>
      </w:r>
    </w:p>
    <w:p w14:paraId="2CF32B12" w14:textId="77777777" w:rsidR="00B2572B" w:rsidRPr="009044F1" w:rsidRDefault="00B2572B" w:rsidP="00B46D58">
      <w:pPr>
        <w:widowControl w:val="0"/>
        <w:spacing w:after="120"/>
        <w:ind w:firstLine="567"/>
        <w:jc w:val="center"/>
        <w:rPr>
          <w:rFonts w:ascii="GHEA Grapalat" w:hAnsi="GHEA Grapalat"/>
        </w:rPr>
      </w:pPr>
    </w:p>
    <w:p w14:paraId="07C82FCD"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25DE9248" w14:textId="77777777" w:rsidR="00B2572B" w:rsidRPr="009044F1" w:rsidRDefault="00B2572B" w:rsidP="00B46D58">
      <w:pPr>
        <w:widowControl w:val="0"/>
        <w:spacing w:after="120"/>
        <w:ind w:firstLine="567"/>
        <w:jc w:val="center"/>
        <w:rPr>
          <w:rFonts w:ascii="GHEA Grapalat" w:hAnsi="GHEA Grapalat"/>
        </w:rPr>
      </w:pPr>
    </w:p>
    <w:p w14:paraId="669EA095" w14:textId="0AB3306A"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4525E">
        <w:rPr>
          <w:rFonts w:ascii="GHEA Grapalat" w:hAnsi="GHEA Grapalat"/>
          <w:spacing w:val="-6"/>
        </w:rPr>
        <w:t>запрос котировок</w:t>
      </w:r>
      <w:r w:rsidRPr="005744FC">
        <w:rPr>
          <w:rFonts w:ascii="GHEA Grapalat" w:hAnsi="GHEA Grapalat"/>
          <w:spacing w:val="-6"/>
        </w:rPr>
        <w:t xml:space="preserve"> под кодом </w:t>
      </w:r>
      <w:r w:rsidR="00E020F9">
        <w:rPr>
          <w:rFonts w:ascii="GHEA Grapalat" w:hAnsi="GHEA Grapalat"/>
          <w:b/>
          <w:bCs/>
          <w:i/>
        </w:rPr>
        <w:t>HFF-GH-NPTcDzB -2025/5</w:t>
      </w:r>
      <w:r w:rsidRPr="005744FC">
        <w:rPr>
          <w:rFonts w:ascii="GHEA Grapalat" w:hAnsi="GHEA Grapalat"/>
          <w:spacing w:val="-6"/>
        </w:rPr>
        <w:t>,</w:t>
      </w:r>
      <w:r w:rsidRPr="009044F1">
        <w:rPr>
          <w:rFonts w:ascii="GHEA Grapalat" w:hAnsi="GHEA Grapalat"/>
        </w:rPr>
        <w:t xml:space="preserve"> </w:t>
      </w:r>
    </w:p>
    <w:p w14:paraId="6E835875"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FE562A9"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E06C56F"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4D11D93"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19B21191"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2568599C"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2F427AE8"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471E9D4"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12431CC"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2497396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2"/>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5881D32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078F260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709D362E"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5F589E4C"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5BDB368"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399888E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2BC8E3E1"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54DB0009"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7F3363A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A34658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7284F74"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507CD355"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FC43493"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521DD4C" w14:textId="77777777" w:rsidR="004A317B" w:rsidRPr="005744FC" w:rsidRDefault="004A317B" w:rsidP="00B46D58">
            <w:pPr>
              <w:widowControl w:val="0"/>
              <w:jc w:val="center"/>
              <w:rPr>
                <w:rFonts w:ascii="GHEA Grapalat" w:hAnsi="GHEA Grapalat"/>
                <w:sz w:val="20"/>
                <w:szCs w:val="20"/>
              </w:rPr>
            </w:pPr>
          </w:p>
        </w:tc>
      </w:tr>
      <w:tr w:rsidR="004A317B" w:rsidRPr="005744FC" w14:paraId="5C0FBAA3"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183F77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EB9170C"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4DB61594"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D66B019"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477E870C" w14:textId="77777777" w:rsidR="004A317B" w:rsidRPr="005744FC" w:rsidRDefault="004A317B" w:rsidP="00B46D58">
            <w:pPr>
              <w:widowControl w:val="0"/>
              <w:rPr>
                <w:rFonts w:ascii="GHEA Grapalat" w:hAnsi="GHEA Grapalat"/>
                <w:sz w:val="20"/>
                <w:szCs w:val="20"/>
              </w:rPr>
            </w:pPr>
          </w:p>
        </w:tc>
      </w:tr>
      <w:tr w:rsidR="004A317B" w:rsidRPr="005744FC" w14:paraId="310D398F"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277F2E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2EAE7324"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75840324"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64797ED3"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24036382" w14:textId="77777777" w:rsidR="004A317B" w:rsidRPr="005744FC" w:rsidRDefault="004A317B" w:rsidP="00B46D58">
            <w:pPr>
              <w:widowControl w:val="0"/>
              <w:jc w:val="center"/>
              <w:rPr>
                <w:rFonts w:ascii="GHEA Grapalat" w:hAnsi="GHEA Grapalat"/>
                <w:sz w:val="20"/>
                <w:szCs w:val="20"/>
              </w:rPr>
            </w:pPr>
          </w:p>
        </w:tc>
      </w:tr>
      <w:tr w:rsidR="004A317B" w:rsidRPr="005744FC" w14:paraId="13BCDFC2"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365F9C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A2CA83A"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7E3E9DD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433A736F"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46B4EDA" w14:textId="77777777" w:rsidR="004A317B" w:rsidRPr="005744FC" w:rsidRDefault="004A317B" w:rsidP="00B46D58">
            <w:pPr>
              <w:widowControl w:val="0"/>
              <w:jc w:val="center"/>
              <w:rPr>
                <w:rFonts w:ascii="GHEA Grapalat" w:hAnsi="GHEA Grapalat"/>
                <w:sz w:val="20"/>
                <w:szCs w:val="20"/>
              </w:rPr>
            </w:pPr>
          </w:p>
        </w:tc>
      </w:tr>
      <w:tr w:rsidR="004A317B" w:rsidRPr="005744FC" w14:paraId="3B4A6FBF"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FE0D1C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EDD3B0C"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082F478E"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18D8C05F"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4E58AF50" w14:textId="77777777" w:rsidR="004A317B" w:rsidRPr="005744FC" w:rsidRDefault="004A317B" w:rsidP="00B46D58">
            <w:pPr>
              <w:widowControl w:val="0"/>
              <w:jc w:val="center"/>
              <w:rPr>
                <w:rFonts w:ascii="GHEA Grapalat" w:hAnsi="GHEA Grapalat"/>
                <w:sz w:val="20"/>
                <w:szCs w:val="20"/>
              </w:rPr>
            </w:pPr>
          </w:p>
        </w:tc>
      </w:tr>
    </w:tbl>
    <w:p w14:paraId="31ADCA81"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33E81B7"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00334EE" w14:textId="77777777" w:rsidR="00DC619D" w:rsidRPr="00D3436F" w:rsidRDefault="00DC619D" w:rsidP="00B46D58">
      <w:pPr>
        <w:widowControl w:val="0"/>
        <w:spacing w:after="160"/>
        <w:jc w:val="both"/>
        <w:rPr>
          <w:rFonts w:ascii="GHEA Grapalat" w:hAnsi="GHEA Grapalat"/>
          <w:lang w:val="es-ES"/>
        </w:rPr>
      </w:pPr>
    </w:p>
    <w:p w14:paraId="56125438"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835C64E" w14:textId="77777777" w:rsidR="00B217BB" w:rsidRDefault="00B217BB" w:rsidP="00B46D58">
      <w:pPr>
        <w:rPr>
          <w:rFonts w:ascii="GHEA Grapalat" w:hAnsi="GHEA Grapalat"/>
          <w:b/>
        </w:rPr>
      </w:pPr>
      <w:r>
        <w:rPr>
          <w:rFonts w:ascii="GHEA Grapalat" w:hAnsi="GHEA Grapalat"/>
          <w:b/>
        </w:rPr>
        <w:br w:type="page"/>
      </w:r>
    </w:p>
    <w:p w14:paraId="62056FA2"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059876C4" w14:textId="35715399"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74525E">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E020F9">
        <w:rPr>
          <w:rFonts w:ascii="GHEA Grapalat" w:hAnsi="GHEA Grapalat"/>
          <w:b/>
          <w:bCs/>
          <w:i/>
          <w:sz w:val="24"/>
          <w:szCs w:val="24"/>
        </w:rPr>
        <w:t>HFF-GH-NPTcDzB -2025/5</w:t>
      </w:r>
    </w:p>
    <w:p w14:paraId="4510F9AC"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3747055D"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3AA59E5F" w14:textId="77777777" w:rsidR="000E5A91" w:rsidRPr="00B138F3" w:rsidRDefault="000E5A91" w:rsidP="000E5A91">
      <w:pPr>
        <w:widowControl w:val="0"/>
        <w:spacing w:after="160"/>
        <w:ind w:left="567" w:right="565"/>
        <w:jc w:val="center"/>
        <w:rPr>
          <w:rFonts w:ascii="GHEA Grapalat" w:hAnsi="GHEA Grapalat"/>
          <w:b/>
        </w:rPr>
      </w:pPr>
    </w:p>
    <w:p w14:paraId="7EB97754"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2C23C309"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72FDEAF0"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122ADBA5"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1139167F"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5620B989"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07AADD6"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3D6BC84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6AEE337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4F392B8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F46D498"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B56B82A"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8E4012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543E4">
        <w:rPr>
          <w:rFonts w:ascii="GHEA Grapalat" w:eastAsiaTheme="minorHAnsi" w:hAnsi="GHEA Grapalat" w:cstheme="minorBidi"/>
          <w:sz w:val="18"/>
          <w:szCs w:val="18"/>
        </w:rPr>
        <w:t>*</w:t>
      </w:r>
    </w:p>
    <w:p w14:paraId="2E0CB2C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3833109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1A10A00A"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AD86D0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BDBBE19"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28189808"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28D214E" w14:textId="77777777"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0B43823C" w14:textId="77777777"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37E7E38E" w14:textId="77777777"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14:paraId="56119B6C" w14:textId="77777777"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14:paraId="7C845A18"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C813F14" w14:textId="77777777"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055DE5E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E4A216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CEFDBEE"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8D53B2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74B7DE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62A7B0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6BED9DF"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32B8EC12"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B4540E2"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AD70FD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787A11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93CD8F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3E5C1FC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F3BB09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FF1890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02205F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44ABDD3"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261283D"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45164CE"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19518F8"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6FEB9C4F" w14:textId="77777777" w:rsidR="00260163" w:rsidRPr="00B138F3" w:rsidRDefault="00260163" w:rsidP="00B46D58">
      <w:pPr>
        <w:widowControl w:val="0"/>
        <w:spacing w:after="160"/>
        <w:ind w:left="567" w:right="565"/>
        <w:jc w:val="center"/>
        <w:rPr>
          <w:rFonts w:ascii="GHEA Grapalat" w:hAnsi="GHEA Grapalat"/>
          <w:b/>
        </w:rPr>
      </w:pPr>
    </w:p>
    <w:p w14:paraId="3CD88812" w14:textId="77777777" w:rsidR="00CF2692" w:rsidRPr="00B138F3" w:rsidRDefault="00CF2692" w:rsidP="00B46D58">
      <w:pPr>
        <w:widowControl w:val="0"/>
        <w:spacing w:after="160"/>
        <w:ind w:left="567" w:right="565"/>
        <w:jc w:val="center"/>
        <w:rPr>
          <w:rFonts w:ascii="GHEA Grapalat" w:hAnsi="GHEA Grapalat"/>
          <w:b/>
        </w:rPr>
      </w:pPr>
    </w:p>
    <w:p w14:paraId="59E900AA" w14:textId="77777777" w:rsidR="00CF2692" w:rsidRPr="00B138F3" w:rsidRDefault="00CF2692" w:rsidP="00B46D58">
      <w:pPr>
        <w:widowControl w:val="0"/>
        <w:spacing w:after="160"/>
        <w:ind w:left="567" w:right="565"/>
        <w:jc w:val="center"/>
        <w:rPr>
          <w:rFonts w:ascii="GHEA Grapalat" w:hAnsi="GHEA Grapalat"/>
          <w:b/>
        </w:rPr>
      </w:pPr>
    </w:p>
    <w:p w14:paraId="5ACB69B3" w14:textId="77777777" w:rsidR="00CF2692" w:rsidRPr="00B138F3" w:rsidRDefault="00CF2692" w:rsidP="00B46D58">
      <w:pPr>
        <w:widowControl w:val="0"/>
        <w:spacing w:after="160"/>
        <w:ind w:left="567" w:right="565"/>
        <w:jc w:val="center"/>
        <w:rPr>
          <w:rFonts w:ascii="GHEA Grapalat" w:hAnsi="GHEA Grapalat"/>
          <w:b/>
        </w:rPr>
      </w:pPr>
    </w:p>
    <w:p w14:paraId="48A2E01A" w14:textId="77777777" w:rsidR="00CF2692" w:rsidRPr="00B138F3" w:rsidRDefault="00CF2692" w:rsidP="00B46D58">
      <w:pPr>
        <w:widowControl w:val="0"/>
        <w:spacing w:after="160"/>
        <w:ind w:left="567" w:right="565"/>
        <w:jc w:val="center"/>
        <w:rPr>
          <w:rFonts w:ascii="GHEA Grapalat" w:hAnsi="GHEA Grapalat"/>
          <w:b/>
        </w:rPr>
      </w:pPr>
    </w:p>
    <w:p w14:paraId="2B7C2AC0" w14:textId="77777777" w:rsidR="00CF2692" w:rsidRPr="00B138F3" w:rsidRDefault="00CF2692" w:rsidP="00B46D58">
      <w:pPr>
        <w:widowControl w:val="0"/>
        <w:spacing w:after="160"/>
        <w:ind w:left="567" w:right="565"/>
        <w:jc w:val="center"/>
        <w:rPr>
          <w:rFonts w:ascii="GHEA Grapalat" w:hAnsi="GHEA Grapalat"/>
          <w:b/>
        </w:rPr>
      </w:pPr>
    </w:p>
    <w:p w14:paraId="5580D167" w14:textId="77777777" w:rsidR="00CF2692" w:rsidRPr="00B138F3" w:rsidRDefault="00CF2692" w:rsidP="00B46D58">
      <w:pPr>
        <w:widowControl w:val="0"/>
        <w:spacing w:after="160"/>
        <w:ind w:left="567" w:right="565"/>
        <w:jc w:val="center"/>
        <w:rPr>
          <w:rFonts w:ascii="GHEA Grapalat" w:hAnsi="GHEA Grapalat"/>
          <w:b/>
        </w:rPr>
      </w:pPr>
    </w:p>
    <w:p w14:paraId="49EE4B76" w14:textId="77777777" w:rsidR="009B7A85" w:rsidRDefault="009B7A85" w:rsidP="001005B0">
      <w:pPr>
        <w:widowControl w:val="0"/>
        <w:spacing w:after="160"/>
        <w:ind w:firstLine="567"/>
        <w:jc w:val="right"/>
        <w:rPr>
          <w:rFonts w:ascii="GHEA Grapalat" w:hAnsi="GHEA Grapalat"/>
          <w:b/>
        </w:rPr>
      </w:pPr>
    </w:p>
    <w:p w14:paraId="55D1CF0C"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6D00EFC0" w14:textId="55AD1C78" w:rsidR="007B3F5F" w:rsidRPr="00B138F3" w:rsidRDefault="007B3F5F" w:rsidP="00E020F9">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74525E">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E020F9">
        <w:rPr>
          <w:rFonts w:ascii="GHEA Grapalat" w:hAnsi="GHEA Grapalat"/>
          <w:b/>
          <w:bCs/>
          <w:i/>
        </w:rPr>
        <w:t>HFF-GH-NPTcDzB -2025/5</w:t>
      </w:r>
      <w:r w:rsidR="00B7184E">
        <w:rPr>
          <w:rFonts w:ascii="GHEA Grapalat" w:hAnsi="GHEA Grapalat"/>
          <w:b/>
        </w:rPr>
        <w:t>*</w:t>
      </w:r>
    </w:p>
    <w:p w14:paraId="57FA8445"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0B13E15"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6AA77E7F" w14:textId="77777777"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6ACCA4B"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1DD97843"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3AE77416"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5C5D505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02E056CE" w14:textId="77777777"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36EC299" w14:textId="77777777"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B2C5666"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6EFB90B2"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43EAF06E" w14:textId="77777777"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14:paraId="271677DD" w14:textId="77777777"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14:paraId="24013333" w14:textId="77777777"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14:paraId="5D16042B"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0AABAE4"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20D08B6E" w14:textId="77777777"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B81C330"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7184E">
        <w:rPr>
          <w:rFonts w:ascii="GHEA Grapalat" w:eastAsiaTheme="minorHAnsi" w:hAnsi="GHEA Grapalat" w:cstheme="minorBidi"/>
          <w:sz w:val="18"/>
          <w:szCs w:val="18"/>
        </w:rPr>
        <w:t xml:space="preserve"> *</w:t>
      </w:r>
    </w:p>
    <w:p w14:paraId="3C2A0C89"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42FC69A"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E2CBD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2B23B3D" w14:textId="77777777" w:rsidR="007B3F5F" w:rsidRPr="000D0F13" w:rsidRDefault="007B3F5F" w:rsidP="007B3F5F">
      <w:pPr>
        <w:pStyle w:val="NormalWeb"/>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14:paraId="4A9767FB" w14:textId="77777777" w:rsidR="007B3F5F" w:rsidRPr="000D0F13" w:rsidRDefault="007B3F5F" w:rsidP="007B3F5F">
      <w:pPr>
        <w:pStyle w:val="NormalWeb"/>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14:paraId="2D7CD357" w14:textId="77777777" w:rsidR="0054663D" w:rsidRPr="000D0F13" w:rsidRDefault="00746170" w:rsidP="0054663D">
      <w:pPr>
        <w:pStyle w:val="NormalWeb"/>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14:paraId="28C46B33" w14:textId="77777777" w:rsidR="0054663D" w:rsidRPr="000D0F1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14:paraId="12515F05" w14:textId="77777777" w:rsidR="0054663D" w:rsidRPr="000D0F13" w:rsidRDefault="0054663D" w:rsidP="0054663D">
      <w:pPr>
        <w:pStyle w:val="NormalWeb"/>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14:paraId="56B6EDF9" w14:textId="77777777" w:rsidR="00BB7E7F"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14:paraId="42D45B46" w14:textId="77777777" w:rsidR="00BB7E7F" w:rsidRDefault="00BB7E7F" w:rsidP="0054663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67BE62E5" w14:textId="77777777" w:rsidR="0054663D" w:rsidRPr="000D0F13"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14:paraId="0DE4DC90" w14:textId="77777777" w:rsidR="00C34E3B" w:rsidRPr="00EF6EB4" w:rsidRDefault="00C34E3B" w:rsidP="0054663D">
      <w:pPr>
        <w:pStyle w:val="NormalWeb"/>
        <w:shd w:val="clear" w:color="auto" w:fill="FFFFFF"/>
        <w:contextualSpacing/>
        <w:jc w:val="both"/>
        <w:rPr>
          <w:rFonts w:ascii="GHEA Grapalat" w:eastAsiaTheme="minorHAnsi" w:hAnsi="GHEA Grapalat" w:cstheme="minorBidi"/>
          <w:color w:val="FF0000"/>
        </w:rPr>
      </w:pPr>
    </w:p>
    <w:p w14:paraId="1FEE2CF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0F4009D4" w14:textId="77777777"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6C5B46D"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9A78C1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7BB64E08"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DC7687"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00702A06">
        <w:fldChar w:fldCharType="begin"/>
      </w:r>
      <w:r w:rsidR="00702A06">
        <w:instrText>HYPERLINK "http://www.procurement.am"</w:instrText>
      </w:r>
      <w:r w:rsidR="00702A06">
        <w:fldChar w:fldCharType="separate"/>
      </w:r>
      <w:r w:rsidR="00702A06" w:rsidRPr="00B138F3">
        <w:rPr>
          <w:rStyle w:val="Hyperlink"/>
          <w:rFonts w:ascii="GHEA Grapalat" w:hAnsi="GHEA Grapalat"/>
          <w:color w:val="auto"/>
          <w:sz w:val="20"/>
          <w:szCs w:val="20"/>
          <w:lang w:val="hy-AM"/>
        </w:rPr>
        <w:t>www.procurement.am</w:t>
      </w:r>
      <w:r w:rsidR="00702A06">
        <w:fldChar w:fldCharType="end"/>
      </w:r>
      <w:r w:rsidRPr="00B138F3">
        <w:rPr>
          <w:rFonts w:ascii="GHEA Grapalat" w:eastAsiaTheme="minorHAnsi" w:hAnsi="GHEA Grapalat" w:cstheme="minorBidi"/>
        </w:rPr>
        <w:t xml:space="preserve"> .</w:t>
      </w:r>
    </w:p>
    <w:p w14:paraId="73BBE8F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AE62AD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B0680E7"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38BEEF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A5C4E48"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233E8FD"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C7DFAAB"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580633E8"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102378F"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D1A081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AB65651"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1A4A8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4BAAD711"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098AD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D1FD72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98EFCC4"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83CB1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413DE32" w14:textId="77777777" w:rsidR="0064751C" w:rsidRPr="008842CE" w:rsidRDefault="0064751C" w:rsidP="0064751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93FE2A8" w14:textId="77777777" w:rsidR="007B3F5F" w:rsidRPr="00B138F3" w:rsidRDefault="00DB3187"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w:t>
      </w:r>
    </w:p>
    <w:p w14:paraId="72E70D3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4F3BE92" w14:textId="77777777" w:rsidR="00CF2692" w:rsidRPr="00B138F3" w:rsidRDefault="00CF2692" w:rsidP="00B46D58">
      <w:pPr>
        <w:widowControl w:val="0"/>
        <w:spacing w:after="160"/>
        <w:ind w:left="567" w:right="565"/>
        <w:jc w:val="center"/>
        <w:rPr>
          <w:rFonts w:ascii="GHEA Grapalat" w:hAnsi="GHEA Grapalat"/>
          <w:b/>
        </w:rPr>
      </w:pPr>
    </w:p>
    <w:p w14:paraId="35E29F9C" w14:textId="77777777" w:rsidR="00CF2692" w:rsidRPr="00B138F3" w:rsidRDefault="00CF2692" w:rsidP="00B46D58">
      <w:pPr>
        <w:widowControl w:val="0"/>
        <w:spacing w:after="160"/>
        <w:ind w:left="567" w:right="565"/>
        <w:jc w:val="center"/>
        <w:rPr>
          <w:rFonts w:ascii="GHEA Grapalat" w:hAnsi="GHEA Grapalat"/>
          <w:b/>
        </w:rPr>
      </w:pPr>
    </w:p>
    <w:p w14:paraId="521202D4" w14:textId="77777777" w:rsidR="007B3F5F" w:rsidRPr="00B138F3" w:rsidRDefault="007B3F5F" w:rsidP="00B46D58">
      <w:pPr>
        <w:widowControl w:val="0"/>
        <w:spacing w:after="160"/>
        <w:ind w:left="567" w:right="565"/>
        <w:jc w:val="center"/>
        <w:rPr>
          <w:rFonts w:ascii="GHEA Grapalat" w:hAnsi="GHEA Grapalat"/>
          <w:b/>
        </w:rPr>
      </w:pPr>
    </w:p>
    <w:p w14:paraId="18037315" w14:textId="77777777" w:rsidR="00CF2692" w:rsidRPr="00B138F3" w:rsidRDefault="00CF2692" w:rsidP="00B46D58">
      <w:pPr>
        <w:widowControl w:val="0"/>
        <w:spacing w:after="160"/>
        <w:ind w:left="567" w:right="565"/>
        <w:jc w:val="center"/>
        <w:rPr>
          <w:rFonts w:ascii="GHEA Grapalat" w:hAnsi="GHEA Grapalat"/>
          <w:b/>
        </w:rPr>
      </w:pPr>
    </w:p>
    <w:p w14:paraId="5762ADF7" w14:textId="77777777" w:rsidR="001005B0" w:rsidRPr="00B138F3" w:rsidRDefault="001005B0" w:rsidP="00B46D58">
      <w:pPr>
        <w:widowControl w:val="0"/>
        <w:spacing w:after="160"/>
        <w:ind w:left="567" w:right="565"/>
        <w:jc w:val="center"/>
        <w:rPr>
          <w:rFonts w:ascii="GHEA Grapalat" w:hAnsi="GHEA Grapalat"/>
          <w:b/>
        </w:rPr>
      </w:pPr>
    </w:p>
    <w:p w14:paraId="7FB8C58D" w14:textId="77777777" w:rsidR="001005B0" w:rsidRPr="00B138F3" w:rsidRDefault="001005B0" w:rsidP="00B46D58">
      <w:pPr>
        <w:widowControl w:val="0"/>
        <w:spacing w:after="160"/>
        <w:ind w:left="567" w:right="565"/>
        <w:jc w:val="center"/>
        <w:rPr>
          <w:rFonts w:ascii="GHEA Grapalat" w:hAnsi="GHEA Grapalat"/>
          <w:b/>
        </w:rPr>
      </w:pPr>
    </w:p>
    <w:p w14:paraId="6E7FB6D8" w14:textId="77777777" w:rsidR="000816A6" w:rsidRDefault="000816A6">
      <w:pPr>
        <w:rPr>
          <w:rFonts w:ascii="GHEA Grapalat" w:hAnsi="GHEA Grapalat"/>
          <w:i/>
          <w:sz w:val="22"/>
          <w:szCs w:val="22"/>
        </w:rPr>
      </w:pPr>
      <w:r>
        <w:rPr>
          <w:rFonts w:ascii="GHEA Grapalat" w:hAnsi="GHEA Grapalat"/>
          <w:i/>
          <w:sz w:val="22"/>
          <w:szCs w:val="22"/>
        </w:rPr>
        <w:br w:type="page"/>
      </w:r>
    </w:p>
    <w:p w14:paraId="349669CA" w14:textId="77777777"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14:paraId="096544D3" w14:textId="0D13279E"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 xml:space="preserve">к Приглашению на </w:t>
      </w:r>
      <w:r w:rsidR="0074525E">
        <w:rPr>
          <w:rFonts w:ascii="GHEA Grapalat" w:hAnsi="GHEA Grapalat"/>
          <w:b/>
          <w:i/>
        </w:rPr>
        <w:t>запрос котировок</w:t>
      </w:r>
      <w:r w:rsidRPr="00B263B7">
        <w:rPr>
          <w:rFonts w:ascii="GHEA Grapalat" w:hAnsi="GHEA Grapalat" w:cs="GHEA Grapalat"/>
          <w:b/>
          <w:i/>
        </w:rPr>
        <w:br/>
      </w:r>
      <w:r w:rsidRPr="00B263B7">
        <w:rPr>
          <w:rFonts w:ascii="GHEA Grapalat" w:hAnsi="GHEA Grapalat"/>
          <w:b/>
          <w:i/>
        </w:rPr>
        <w:t xml:space="preserve">под кодом </w:t>
      </w:r>
      <w:r w:rsidR="00E020F9" w:rsidRPr="00E020F9">
        <w:rPr>
          <w:rFonts w:ascii="GHEA Grapalat" w:hAnsi="GHEA Grapalat"/>
          <w:b/>
          <w:i/>
        </w:rPr>
        <w:t>HFF-GH-NPTcDzB -2025/5</w:t>
      </w:r>
      <w:r w:rsidRPr="00B263B7">
        <w:rPr>
          <w:rStyle w:val="FootnoteReference"/>
          <w:rFonts w:ascii="GHEA Grapalat" w:hAnsi="GHEA Grapalat"/>
          <w:b/>
          <w:i/>
        </w:rPr>
        <w:footnoteReference w:customMarkFollows="1" w:id="13"/>
        <w:t>*</w:t>
      </w:r>
    </w:p>
    <w:p w14:paraId="0D0E0F59" w14:textId="77777777" w:rsidR="00542F4F" w:rsidRPr="00B138F3" w:rsidRDefault="00542F4F" w:rsidP="00542F4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F6F81C0" w14:textId="77777777"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23D19A56" w14:textId="77777777" w:rsidR="00542F4F" w:rsidRPr="00B138F3" w:rsidRDefault="00542F4F" w:rsidP="00542F4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B1AAB30" w14:textId="77777777"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0952F7" w:rsidRPr="001115E9">
        <w:rPr>
          <w:rStyle w:val="Strong"/>
          <w:rFonts w:ascii="GHEA Grapalat" w:hAnsi="GHEA Grapalat"/>
          <w:b w:val="0"/>
          <w:sz w:val="18"/>
          <w:szCs w:val="18"/>
        </w:rPr>
        <w:t xml:space="preserve">                             </w:t>
      </w:r>
      <w:r w:rsidRPr="00B138F3">
        <w:rPr>
          <w:rStyle w:val="Strong"/>
          <w:rFonts w:ascii="GHEA Grapalat" w:hAnsi="GHEA Grapalat"/>
          <w:b w:val="0"/>
          <w:sz w:val="18"/>
          <w:szCs w:val="18"/>
        </w:rPr>
        <w:t xml:space="preserve"> номер заключаемого договора</w:t>
      </w:r>
    </w:p>
    <w:p w14:paraId="09261108" w14:textId="77777777"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468030D" w14:textId="77777777" w:rsidR="00542F4F" w:rsidRPr="00B138F3" w:rsidRDefault="00542F4F" w:rsidP="00542F4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7549C47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2A02F2A8" w14:textId="77777777" w:rsidR="00542F4F" w:rsidRPr="00B138F3" w:rsidRDefault="00542F4F" w:rsidP="00542F4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4E23E063" w14:textId="77777777" w:rsidR="00542F4F" w:rsidRPr="00B138F3" w:rsidRDefault="00542F4F" w:rsidP="00542F4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51640922" w14:textId="77777777"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05BF4F06"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7473B5A"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2BC9894" w14:textId="77777777" w:rsidR="00542F4F" w:rsidRPr="00B138F3" w:rsidRDefault="00F215EE" w:rsidP="00542F4F">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14:paraId="3836380A" w14:textId="77777777"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3109C0C" w14:textId="77777777"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14:paraId="7F3F259D" w14:textId="77777777" w:rsidR="00CC173E" w:rsidRPr="00DC1223" w:rsidRDefault="00542F4F" w:rsidP="00CC173E">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14:paraId="3492ED26" w14:textId="77777777" w:rsidR="00542F4F" w:rsidRPr="00B138F3" w:rsidRDefault="00542F4F" w:rsidP="00CC173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14:paraId="03A0A10D"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4751C">
        <w:rPr>
          <w:rFonts w:ascii="GHEA Grapalat" w:eastAsiaTheme="minorHAnsi" w:hAnsi="GHEA Grapalat" w:cstheme="minorBidi"/>
          <w:sz w:val="18"/>
          <w:szCs w:val="18"/>
        </w:rPr>
        <w:t>*</w:t>
      </w:r>
    </w:p>
    <w:p w14:paraId="444F25D2" w14:textId="77777777"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2B6AC8AD" w14:textId="77777777"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AA1511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9B0BAB1" w14:textId="77777777" w:rsidR="00293897" w:rsidRPr="00D96BE2" w:rsidRDefault="00293897" w:rsidP="00293897">
      <w:pPr>
        <w:pStyle w:val="NormalWeb"/>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6BF7023F" w14:textId="77777777" w:rsidR="00293897" w:rsidRPr="00D96BE2" w:rsidRDefault="002A23D9" w:rsidP="00293897">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14:paraId="7E1E24F1" w14:textId="77777777" w:rsidR="00293897" w:rsidRPr="00D96BE2" w:rsidDel="002A23D9" w:rsidRDefault="00293897" w:rsidP="00293897">
      <w:pPr>
        <w:pStyle w:val="NormalWeb"/>
        <w:shd w:val="clear" w:color="auto" w:fill="FFFFFF"/>
        <w:ind w:firstLine="374"/>
        <w:contextualSpacing/>
        <w:jc w:val="both"/>
        <w:rPr>
          <w:del w:id="5" w:author="Inesa Kocharyan" w:date="2023-07-07T17:57:00Z"/>
          <w:rFonts w:ascii="GHEA Grapalat" w:eastAsiaTheme="minorHAnsi" w:hAnsi="GHEA Grapalat" w:cstheme="minorBidi"/>
        </w:rPr>
      </w:pPr>
    </w:p>
    <w:p w14:paraId="657C2DB4" w14:textId="77777777" w:rsidR="00293897" w:rsidRPr="00D96BE2" w:rsidRDefault="002A23D9" w:rsidP="00293897">
      <w:pPr>
        <w:pStyle w:val="NormalWeb"/>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14:paraId="67F251D7" w14:textId="77777777" w:rsidR="00293897" w:rsidRPr="00D96BE2" w:rsidRDefault="00293897" w:rsidP="00293897">
      <w:pPr>
        <w:pStyle w:val="NormalWeb"/>
        <w:shd w:val="clear" w:color="auto" w:fill="FFFFFF"/>
        <w:contextualSpacing/>
        <w:jc w:val="both"/>
        <w:rPr>
          <w:rFonts w:ascii="GHEA Grapalat" w:eastAsiaTheme="minorHAnsi" w:hAnsi="GHEA Grapalat" w:cstheme="minorBidi"/>
          <w:sz w:val="18"/>
          <w:szCs w:val="18"/>
          <w:lang w:val="hy-AM"/>
        </w:rPr>
      </w:pPr>
    </w:p>
    <w:p w14:paraId="563AA42F" w14:textId="77777777" w:rsidR="00293897" w:rsidRPr="00D96BE2" w:rsidRDefault="00293897" w:rsidP="00293897">
      <w:pPr>
        <w:pStyle w:val="NormalWeb"/>
        <w:shd w:val="clear" w:color="auto" w:fill="FFFFFF"/>
        <w:contextualSpacing/>
        <w:jc w:val="center"/>
        <w:rPr>
          <w:rFonts w:eastAsiaTheme="minorHAnsi" w:cstheme="minorBidi"/>
        </w:rPr>
      </w:pPr>
      <w:r w:rsidRPr="00D96BE2">
        <w:rPr>
          <w:rFonts w:ascii="GHEA Grapalat" w:eastAsiaTheme="minorHAnsi" w:hAnsi="GHEA Grapalat" w:cstheme="minorBidi"/>
          <w:lang w:val="hy-AM"/>
        </w:rPr>
        <w:lastRenderedPageBreak/>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14:paraId="22B97B50" w14:textId="77777777" w:rsidR="00A01B99"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14:paraId="40BC768B" w14:textId="77777777" w:rsidR="00A01B99" w:rsidRDefault="00A01B99" w:rsidP="00293897">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191C7B1B" w14:textId="77777777" w:rsidR="00293897" w:rsidRPr="00D96BE2"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14:paraId="74AB6EA8" w14:textId="77777777" w:rsidR="00293897" w:rsidRDefault="00293897"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C1178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DB11AB8" w14:textId="77777777" w:rsidR="00542F4F" w:rsidRPr="00B138F3" w:rsidRDefault="00542F4F" w:rsidP="00542F4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E5ADBFC" w14:textId="77777777"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2EB635E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1F3EB35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73C576"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4B6B0F11"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52DD8CA" w14:textId="77777777" w:rsidR="00DA0E0D" w:rsidRPr="0091562B" w:rsidRDefault="00542F4F" w:rsidP="00DA0E0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14:paraId="2AE2A084"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34A75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604A812"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090DC"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FB204F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76392C"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7C2FF8"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p>
    <w:p w14:paraId="6448EE8B"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CF44634"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2360E76"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ED588F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0F4BCEE"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rPr>
      </w:pPr>
    </w:p>
    <w:p w14:paraId="3800D5B2"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312E256"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681BA75"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9DB03B4"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229EB20" w14:textId="77777777"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D2E298E"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EFCFB08"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3768E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C13239" w14:textId="77777777" w:rsidR="00542F4F" w:rsidRPr="00B138F3" w:rsidRDefault="00542F4F" w:rsidP="00542F4F">
      <w:pPr>
        <w:widowControl w:val="0"/>
        <w:spacing w:after="160"/>
        <w:ind w:left="567" w:right="565"/>
        <w:jc w:val="center"/>
        <w:rPr>
          <w:rFonts w:ascii="GHEA Grapalat" w:hAnsi="GHEA Grapalat"/>
          <w:b/>
        </w:rPr>
      </w:pPr>
    </w:p>
    <w:p w14:paraId="70B0A4A6" w14:textId="77777777" w:rsidR="00542F4F" w:rsidRDefault="00542F4F" w:rsidP="00542F4F">
      <w:pPr>
        <w:rPr>
          <w:rFonts w:ascii="GHEA Grapalat" w:hAnsi="GHEA Grapalat"/>
          <w:i/>
          <w:sz w:val="22"/>
          <w:szCs w:val="22"/>
        </w:rPr>
      </w:pPr>
    </w:p>
    <w:p w14:paraId="43A95C61" w14:textId="77777777" w:rsidR="00542F4F" w:rsidRDefault="00542F4F" w:rsidP="00542F4F">
      <w:pPr>
        <w:rPr>
          <w:rFonts w:ascii="GHEA Grapalat" w:hAnsi="GHEA Grapalat"/>
          <w:i/>
          <w:sz w:val="22"/>
          <w:szCs w:val="22"/>
        </w:rPr>
      </w:pPr>
    </w:p>
    <w:p w14:paraId="5349DA9E" w14:textId="77777777" w:rsidR="00542F4F" w:rsidRDefault="00542F4F" w:rsidP="00542F4F">
      <w:pPr>
        <w:rPr>
          <w:rFonts w:ascii="GHEA Grapalat" w:hAnsi="GHEA Grapalat"/>
          <w:i/>
          <w:sz w:val="22"/>
          <w:szCs w:val="22"/>
        </w:rPr>
      </w:pPr>
      <w:r>
        <w:rPr>
          <w:rFonts w:ascii="GHEA Grapalat" w:hAnsi="GHEA Grapalat"/>
          <w:i/>
          <w:sz w:val="22"/>
          <w:szCs w:val="22"/>
        </w:rPr>
        <w:br w:type="page"/>
      </w:r>
    </w:p>
    <w:p w14:paraId="5354B005"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72F19ABC" w14:textId="4F95A6C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74525E">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E020F9" w:rsidRPr="00E020F9">
        <w:rPr>
          <w:rFonts w:ascii="GHEA Grapalat" w:hAnsi="GHEA Grapalat"/>
          <w:b/>
          <w:i/>
        </w:rPr>
        <w:t>HFF-GH-NPTcDzB -2025/5</w:t>
      </w:r>
    </w:p>
    <w:p w14:paraId="39CA2638" w14:textId="77777777" w:rsidR="003D2FE2" w:rsidRPr="00B138F3" w:rsidRDefault="003D2FE2" w:rsidP="003D2FE2">
      <w:pPr>
        <w:widowControl w:val="0"/>
        <w:spacing w:after="160"/>
        <w:jc w:val="center"/>
        <w:rPr>
          <w:rFonts w:ascii="GHEA Grapalat" w:hAnsi="GHEA Grapalat"/>
          <w:b/>
          <w:sz w:val="22"/>
          <w:szCs w:val="22"/>
        </w:rPr>
      </w:pPr>
    </w:p>
    <w:p w14:paraId="1B28F901"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DE559D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B932B8" w:rsidRPr="00B138F3" w14:paraId="3546CB9B" w14:textId="77777777" w:rsidTr="00B932B8">
        <w:tc>
          <w:tcPr>
            <w:tcW w:w="4786" w:type="dxa"/>
          </w:tcPr>
          <w:p w14:paraId="32B4ECC4"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1EBFC9C"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14:paraId="77FDD877" w14:textId="77777777" w:rsidR="003D2FE2" w:rsidRPr="00B138F3" w:rsidRDefault="003D2FE2" w:rsidP="003D2FE2">
      <w:pPr>
        <w:widowControl w:val="0"/>
        <w:spacing w:after="160"/>
        <w:rPr>
          <w:rFonts w:ascii="GHEA Grapalat" w:hAnsi="GHEA Grapalat" w:cs="GHEA Grapalat"/>
          <w:b/>
          <w:sz w:val="22"/>
          <w:szCs w:val="22"/>
        </w:rPr>
      </w:pPr>
    </w:p>
    <w:p w14:paraId="6066414B"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DE3C205"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597299C"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3241FD1"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1BE535BF"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34BA94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8AA88F9"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155936B"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B055D57"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77DABAE7"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D412A21"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67F9F15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AAD00D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A05BDE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95213C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CCD146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2958BB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E1DB7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513E48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7333E4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3E9E45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EE9CBA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A377F2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E166DDD"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D817792"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AD5166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BC9124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1BCF3C16"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840C911"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86E9067"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4A6A9BD"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8CAAE33"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2899BCA"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042A763E"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C06E48A"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F7A6EE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6FE7068" w14:textId="77777777" w:rsidR="003D2FE2" w:rsidRPr="00B138F3" w:rsidRDefault="003D2FE2" w:rsidP="003D2FE2">
      <w:pPr>
        <w:widowControl w:val="0"/>
        <w:spacing w:after="160"/>
        <w:jc w:val="right"/>
        <w:rPr>
          <w:rFonts w:ascii="GHEA Grapalat" w:hAnsi="GHEA Grapalat"/>
          <w:sz w:val="22"/>
          <w:szCs w:val="22"/>
        </w:rPr>
      </w:pPr>
    </w:p>
    <w:p w14:paraId="1A2B3EB8"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0811D2EB"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2ED52C15" w14:textId="77777777" w:rsidR="003D2FE2" w:rsidRPr="00B138F3" w:rsidRDefault="003D2FE2" w:rsidP="003D2FE2">
      <w:pPr>
        <w:widowControl w:val="0"/>
        <w:spacing w:after="160"/>
        <w:jc w:val="both"/>
        <w:rPr>
          <w:rFonts w:ascii="GHEA Grapalat" w:hAnsi="GHEA Grapalat"/>
          <w:sz w:val="22"/>
          <w:szCs w:val="22"/>
        </w:rPr>
      </w:pPr>
    </w:p>
    <w:p w14:paraId="4308E9A3" w14:textId="77777777" w:rsidR="003D2FE2" w:rsidRPr="00B138F3" w:rsidRDefault="003D2FE2" w:rsidP="003D2FE2">
      <w:pPr>
        <w:widowControl w:val="0"/>
        <w:spacing w:after="160"/>
        <w:jc w:val="both"/>
        <w:rPr>
          <w:rFonts w:ascii="GHEA Grapalat" w:hAnsi="GHEA Grapalat"/>
          <w:sz w:val="22"/>
          <w:szCs w:val="22"/>
        </w:rPr>
      </w:pPr>
    </w:p>
    <w:p w14:paraId="47F7DB0C" w14:textId="77777777" w:rsidR="003D2FE2" w:rsidRPr="00B138F3" w:rsidRDefault="003D2FE2" w:rsidP="003D2FE2">
      <w:pPr>
        <w:rPr>
          <w:sz w:val="22"/>
          <w:szCs w:val="22"/>
        </w:rPr>
      </w:pPr>
    </w:p>
    <w:p w14:paraId="0A9B241E" w14:textId="77777777" w:rsidR="001005B0" w:rsidRPr="00B138F3" w:rsidRDefault="001005B0" w:rsidP="003D2FE2">
      <w:pPr>
        <w:widowControl w:val="0"/>
        <w:spacing w:after="160"/>
        <w:ind w:left="567" w:right="565"/>
        <w:jc w:val="both"/>
        <w:rPr>
          <w:rFonts w:ascii="GHEA Grapalat" w:hAnsi="GHEA Grapalat"/>
          <w:sz w:val="22"/>
          <w:szCs w:val="22"/>
        </w:rPr>
      </w:pPr>
    </w:p>
    <w:p w14:paraId="7CC554AF" w14:textId="77777777" w:rsidR="001005B0" w:rsidRPr="00B138F3" w:rsidRDefault="001005B0" w:rsidP="00B46D58">
      <w:pPr>
        <w:widowControl w:val="0"/>
        <w:spacing w:after="160"/>
        <w:ind w:left="567" w:right="565"/>
        <w:jc w:val="center"/>
        <w:rPr>
          <w:rFonts w:ascii="GHEA Grapalat" w:hAnsi="GHEA Grapalat"/>
          <w:b/>
          <w:sz w:val="22"/>
          <w:szCs w:val="22"/>
        </w:rPr>
      </w:pPr>
    </w:p>
    <w:p w14:paraId="394EA9D9" w14:textId="77777777" w:rsidR="001005B0" w:rsidRPr="00B138F3" w:rsidRDefault="001005B0" w:rsidP="00B46D58">
      <w:pPr>
        <w:widowControl w:val="0"/>
        <w:spacing w:after="160"/>
        <w:ind w:left="567" w:right="565"/>
        <w:jc w:val="center"/>
        <w:rPr>
          <w:rFonts w:ascii="GHEA Grapalat" w:hAnsi="GHEA Grapalat"/>
          <w:b/>
          <w:sz w:val="22"/>
          <w:szCs w:val="22"/>
        </w:rPr>
      </w:pPr>
    </w:p>
    <w:p w14:paraId="19D6AF71" w14:textId="77777777" w:rsidR="001005B0" w:rsidRPr="00B138F3" w:rsidRDefault="001005B0" w:rsidP="00B46D58">
      <w:pPr>
        <w:widowControl w:val="0"/>
        <w:spacing w:after="160"/>
        <w:ind w:left="567" w:right="565"/>
        <w:jc w:val="center"/>
        <w:rPr>
          <w:rFonts w:ascii="GHEA Grapalat" w:hAnsi="GHEA Grapalat"/>
          <w:b/>
          <w:sz w:val="22"/>
          <w:szCs w:val="22"/>
        </w:rPr>
      </w:pPr>
    </w:p>
    <w:p w14:paraId="5C155213" w14:textId="77777777" w:rsidR="001005B0" w:rsidRPr="00B138F3" w:rsidRDefault="001005B0" w:rsidP="00B46D58">
      <w:pPr>
        <w:widowControl w:val="0"/>
        <w:spacing w:after="160"/>
        <w:ind w:left="567" w:right="565"/>
        <w:jc w:val="center"/>
        <w:rPr>
          <w:rFonts w:ascii="GHEA Grapalat" w:hAnsi="GHEA Grapalat"/>
          <w:b/>
          <w:sz w:val="22"/>
          <w:szCs w:val="22"/>
        </w:rPr>
      </w:pPr>
    </w:p>
    <w:p w14:paraId="38FA7C71" w14:textId="77777777" w:rsidR="001005B0" w:rsidRPr="00B138F3" w:rsidRDefault="001005B0" w:rsidP="00B46D58">
      <w:pPr>
        <w:widowControl w:val="0"/>
        <w:spacing w:after="160"/>
        <w:ind w:left="567" w:right="565"/>
        <w:jc w:val="center"/>
        <w:rPr>
          <w:rFonts w:ascii="GHEA Grapalat" w:hAnsi="GHEA Grapalat"/>
          <w:b/>
          <w:sz w:val="22"/>
          <w:szCs w:val="22"/>
        </w:rPr>
      </w:pPr>
    </w:p>
    <w:p w14:paraId="7C84D736" w14:textId="77777777" w:rsidR="001005B0" w:rsidRPr="00B138F3" w:rsidRDefault="001005B0" w:rsidP="00B46D58">
      <w:pPr>
        <w:widowControl w:val="0"/>
        <w:spacing w:after="160"/>
        <w:ind w:left="567" w:right="565"/>
        <w:jc w:val="center"/>
        <w:rPr>
          <w:rFonts w:ascii="GHEA Grapalat" w:hAnsi="GHEA Grapalat"/>
          <w:b/>
        </w:rPr>
      </w:pPr>
    </w:p>
    <w:p w14:paraId="0F411C7F" w14:textId="77777777" w:rsidR="001005B0" w:rsidRPr="00B138F3" w:rsidRDefault="001005B0" w:rsidP="00B46D58">
      <w:pPr>
        <w:widowControl w:val="0"/>
        <w:spacing w:after="160"/>
        <w:ind w:left="567" w:right="565"/>
        <w:jc w:val="center"/>
        <w:rPr>
          <w:rFonts w:ascii="GHEA Grapalat" w:hAnsi="GHEA Grapalat"/>
          <w:b/>
        </w:rPr>
      </w:pPr>
    </w:p>
    <w:p w14:paraId="4FEEDA93" w14:textId="77777777" w:rsidR="001005B0" w:rsidRPr="00B138F3" w:rsidRDefault="001005B0" w:rsidP="00B46D58">
      <w:pPr>
        <w:widowControl w:val="0"/>
        <w:spacing w:after="160"/>
        <w:ind w:left="567" w:right="565"/>
        <w:jc w:val="center"/>
        <w:rPr>
          <w:rFonts w:ascii="GHEA Grapalat" w:hAnsi="GHEA Grapalat"/>
          <w:b/>
        </w:rPr>
      </w:pPr>
    </w:p>
    <w:p w14:paraId="19441A36" w14:textId="77777777" w:rsidR="001005B0" w:rsidRPr="00B138F3" w:rsidRDefault="001005B0" w:rsidP="00B46D58">
      <w:pPr>
        <w:widowControl w:val="0"/>
        <w:spacing w:after="160"/>
        <w:ind w:left="567" w:right="565"/>
        <w:jc w:val="center"/>
        <w:rPr>
          <w:rFonts w:ascii="GHEA Grapalat" w:hAnsi="GHEA Grapalat"/>
          <w:b/>
        </w:rPr>
      </w:pPr>
    </w:p>
    <w:p w14:paraId="64AE572B" w14:textId="77777777" w:rsidR="001005B0" w:rsidRPr="00B138F3" w:rsidRDefault="001005B0" w:rsidP="00B46D58">
      <w:pPr>
        <w:widowControl w:val="0"/>
        <w:spacing w:after="160"/>
        <w:ind w:left="567" w:right="565"/>
        <w:jc w:val="center"/>
        <w:rPr>
          <w:rFonts w:ascii="GHEA Grapalat" w:hAnsi="GHEA Grapalat"/>
          <w:b/>
        </w:rPr>
      </w:pPr>
    </w:p>
    <w:p w14:paraId="0F52E663" w14:textId="77777777" w:rsidR="001005B0" w:rsidRPr="00B138F3" w:rsidRDefault="001005B0" w:rsidP="00B46D58">
      <w:pPr>
        <w:widowControl w:val="0"/>
        <w:spacing w:after="160"/>
        <w:ind w:left="567" w:right="565"/>
        <w:jc w:val="center"/>
        <w:rPr>
          <w:rFonts w:ascii="GHEA Grapalat" w:hAnsi="GHEA Grapalat"/>
          <w:b/>
        </w:rPr>
      </w:pPr>
    </w:p>
    <w:p w14:paraId="7A5D2EAA" w14:textId="77777777" w:rsidR="001005B0" w:rsidRPr="00B138F3" w:rsidRDefault="001005B0" w:rsidP="00B46D58">
      <w:pPr>
        <w:widowControl w:val="0"/>
        <w:spacing w:after="160"/>
        <w:ind w:left="567" w:right="565"/>
        <w:jc w:val="center"/>
        <w:rPr>
          <w:rFonts w:ascii="GHEA Grapalat" w:hAnsi="GHEA Grapalat"/>
          <w:b/>
        </w:rPr>
      </w:pPr>
    </w:p>
    <w:p w14:paraId="63D433A1" w14:textId="77777777" w:rsidR="001005B0" w:rsidRDefault="001005B0" w:rsidP="00B46D58">
      <w:pPr>
        <w:widowControl w:val="0"/>
        <w:spacing w:after="160"/>
        <w:ind w:left="567" w:right="565"/>
        <w:jc w:val="center"/>
        <w:rPr>
          <w:rFonts w:ascii="GHEA Grapalat" w:hAnsi="GHEA Grapalat"/>
          <w:b/>
          <w:lang w:val="hy-AM"/>
        </w:rPr>
      </w:pPr>
    </w:p>
    <w:p w14:paraId="5ECD9BB3" w14:textId="77777777" w:rsidR="00E752B6" w:rsidRDefault="00E752B6" w:rsidP="00B46D58">
      <w:pPr>
        <w:widowControl w:val="0"/>
        <w:spacing w:after="160"/>
        <w:ind w:left="567" w:right="565"/>
        <w:jc w:val="center"/>
        <w:rPr>
          <w:rFonts w:ascii="GHEA Grapalat" w:hAnsi="GHEA Grapalat"/>
          <w:b/>
          <w:lang w:val="hy-AM"/>
        </w:rPr>
      </w:pPr>
    </w:p>
    <w:p w14:paraId="10DB17AB"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E64A99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27B557"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544A5ED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BD22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F427A3A"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251FD1"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0D15820A"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57F31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0C2502C"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2A74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E89F10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8A6D2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31F124C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18B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4C16F72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1BFF1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47F681F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14FB3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782D8D7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E3B1E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57DA645B"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9DDB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34BF3683"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48D27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25A47439"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B0F3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20320F2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0B791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420FBC9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7CE95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562E57E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C1CEF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3A686EB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E7E19"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11F8971B"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536CDA1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37CC443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990F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FDA6DE1"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624AC0"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5ADA03E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9B65189"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262FE43" w14:textId="77777777" w:rsidR="00E752B6" w:rsidRPr="00B138F3" w:rsidRDefault="00E752B6" w:rsidP="009216D6">
            <w:pPr>
              <w:widowControl w:val="0"/>
              <w:spacing w:after="160"/>
              <w:rPr>
                <w:rFonts w:ascii="GHEA Grapalat" w:hAnsi="GHEA Grapalat" w:cs="Sylfaen"/>
              </w:rPr>
            </w:pPr>
          </w:p>
          <w:p w14:paraId="0AC1362C"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3147E3B1" w14:textId="77777777" w:rsidR="00E752B6" w:rsidRPr="00B138F3" w:rsidRDefault="00E752B6" w:rsidP="009216D6">
            <w:pPr>
              <w:widowControl w:val="0"/>
              <w:spacing w:after="160"/>
              <w:rPr>
                <w:rFonts w:ascii="GHEA Grapalat" w:hAnsi="GHEA Grapalat" w:cs="Sylfaen"/>
              </w:rPr>
            </w:pPr>
          </w:p>
          <w:p w14:paraId="2DF6CF8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0831EF0" w14:textId="77777777" w:rsidR="00E752B6" w:rsidRPr="00B138F3" w:rsidRDefault="00E752B6" w:rsidP="009216D6">
            <w:pPr>
              <w:widowControl w:val="0"/>
              <w:spacing w:after="160"/>
              <w:rPr>
                <w:rFonts w:ascii="GHEA Grapalat" w:hAnsi="GHEA Grapalat" w:cs="Sylfaen"/>
              </w:rPr>
            </w:pPr>
          </w:p>
          <w:p w14:paraId="7146DB4A"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46579AB2"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9D67F66"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4E232A4" w14:textId="77777777" w:rsidR="00E752B6" w:rsidRPr="00B138F3" w:rsidRDefault="00E752B6" w:rsidP="009216D6">
            <w:pPr>
              <w:widowControl w:val="0"/>
              <w:spacing w:after="160"/>
              <w:rPr>
                <w:rFonts w:ascii="GHEA Grapalat" w:hAnsi="GHEA Grapalat" w:cs="Sylfaen"/>
              </w:rPr>
            </w:pPr>
          </w:p>
          <w:p w14:paraId="14BD751A"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34230C6" w14:textId="77777777" w:rsidR="00E752B6" w:rsidRPr="00B138F3" w:rsidRDefault="00E752B6" w:rsidP="009216D6">
            <w:pPr>
              <w:widowControl w:val="0"/>
              <w:spacing w:after="160"/>
              <w:jc w:val="right"/>
              <w:rPr>
                <w:rFonts w:ascii="GHEA Grapalat" w:hAnsi="GHEA Grapalat" w:cs="Tahoma"/>
              </w:rPr>
            </w:pPr>
          </w:p>
          <w:p w14:paraId="5D55FCF6"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6D64BD3" w14:textId="77777777" w:rsidR="00E752B6" w:rsidRPr="00B138F3" w:rsidRDefault="00E752B6" w:rsidP="009216D6">
            <w:pPr>
              <w:widowControl w:val="0"/>
              <w:spacing w:after="160"/>
              <w:rPr>
                <w:rFonts w:ascii="GHEA Grapalat" w:hAnsi="GHEA Grapalat" w:cs="Sylfaen"/>
              </w:rPr>
            </w:pPr>
          </w:p>
          <w:p w14:paraId="2627AB0E"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14:paraId="432EE223"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8D4FAF3"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DAC3F67" w14:textId="77777777" w:rsidR="00E752B6" w:rsidRPr="00B138F3" w:rsidRDefault="00E752B6" w:rsidP="009216D6">
            <w:pPr>
              <w:widowControl w:val="0"/>
              <w:spacing w:after="160"/>
              <w:rPr>
                <w:rFonts w:ascii="GHEA Grapalat" w:hAnsi="GHEA Grapalat"/>
              </w:rPr>
            </w:pPr>
          </w:p>
          <w:p w14:paraId="7409277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E3BB9ED"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4588DD7" w14:textId="77777777" w:rsidR="00E752B6" w:rsidRPr="00B138F3" w:rsidRDefault="00E752B6" w:rsidP="009216D6">
            <w:pPr>
              <w:widowControl w:val="0"/>
              <w:spacing w:after="160"/>
              <w:rPr>
                <w:rFonts w:ascii="GHEA Grapalat" w:hAnsi="GHEA Grapalat" w:cs="Tahoma"/>
              </w:rPr>
            </w:pPr>
          </w:p>
          <w:p w14:paraId="04465BA8"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A36FAE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A440C3E" w14:textId="77777777" w:rsidR="00E752B6" w:rsidRPr="00B138F3" w:rsidRDefault="00E752B6" w:rsidP="009216D6">
            <w:pPr>
              <w:widowControl w:val="0"/>
              <w:spacing w:after="160"/>
              <w:rPr>
                <w:rFonts w:ascii="GHEA Grapalat" w:hAnsi="GHEA Grapalat" w:cs="Tahoma"/>
              </w:rPr>
            </w:pPr>
          </w:p>
          <w:p w14:paraId="2F967354"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39D317F6"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24B05EA" w14:textId="77777777" w:rsidR="00E752B6" w:rsidRPr="00B138F3" w:rsidRDefault="00E752B6" w:rsidP="009216D6">
            <w:pPr>
              <w:widowControl w:val="0"/>
              <w:spacing w:after="160"/>
              <w:rPr>
                <w:rFonts w:ascii="GHEA Grapalat" w:hAnsi="GHEA Grapalat" w:cs="Arial"/>
              </w:rPr>
            </w:pPr>
          </w:p>
        </w:tc>
      </w:tr>
      <w:tr w:rsidR="00E752B6" w:rsidRPr="00B138F3" w14:paraId="4DF2E7F5"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8A62391"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8AF5D20" w14:textId="77777777" w:rsidR="00E752B6" w:rsidRPr="00B138F3" w:rsidRDefault="00E752B6" w:rsidP="009216D6">
            <w:pPr>
              <w:widowControl w:val="0"/>
              <w:spacing w:after="160"/>
              <w:rPr>
                <w:rFonts w:ascii="GHEA Grapalat" w:hAnsi="GHEA Grapalat" w:cs="Sylfaen"/>
              </w:rPr>
            </w:pPr>
          </w:p>
          <w:p w14:paraId="1A945A63"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85C3F90"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5FF489D" w14:textId="77777777" w:rsidR="00E752B6" w:rsidRPr="00B138F3" w:rsidRDefault="00E752B6" w:rsidP="009216D6">
            <w:pPr>
              <w:widowControl w:val="0"/>
              <w:spacing w:after="160"/>
              <w:rPr>
                <w:rFonts w:ascii="GHEA Grapalat" w:hAnsi="GHEA Grapalat"/>
              </w:rPr>
            </w:pPr>
          </w:p>
          <w:p w14:paraId="7D916594"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AB99251" w14:textId="77777777" w:rsidR="00E752B6" w:rsidRPr="00B138F3" w:rsidRDefault="00E752B6" w:rsidP="00E752B6">
      <w:pPr>
        <w:widowControl w:val="0"/>
        <w:spacing w:after="160"/>
        <w:jc w:val="center"/>
        <w:rPr>
          <w:rFonts w:ascii="GHEA Grapalat" w:hAnsi="GHEA Grapalat" w:cs="Sylfaen"/>
        </w:rPr>
      </w:pPr>
    </w:p>
    <w:p w14:paraId="3C2F3858" w14:textId="77777777" w:rsidR="00E752B6" w:rsidRPr="00E752B6" w:rsidRDefault="00E752B6" w:rsidP="00B46D58">
      <w:pPr>
        <w:widowControl w:val="0"/>
        <w:spacing w:after="160"/>
        <w:ind w:left="567" w:right="565"/>
        <w:jc w:val="center"/>
        <w:rPr>
          <w:rFonts w:ascii="GHEA Grapalat" w:hAnsi="GHEA Grapalat"/>
          <w:b/>
        </w:rPr>
      </w:pPr>
    </w:p>
    <w:p w14:paraId="7A9158D0" w14:textId="77777777" w:rsidR="001005B0" w:rsidRPr="00B138F3" w:rsidRDefault="001005B0" w:rsidP="00B46D58">
      <w:pPr>
        <w:widowControl w:val="0"/>
        <w:spacing w:after="160"/>
        <w:ind w:left="567" w:right="565"/>
        <w:jc w:val="center"/>
        <w:rPr>
          <w:rFonts w:ascii="GHEA Grapalat" w:hAnsi="GHEA Grapalat"/>
          <w:b/>
        </w:rPr>
      </w:pPr>
    </w:p>
    <w:p w14:paraId="35092364" w14:textId="77777777" w:rsidR="001005B0" w:rsidRPr="00B138F3" w:rsidRDefault="001005B0" w:rsidP="00B46D58">
      <w:pPr>
        <w:widowControl w:val="0"/>
        <w:spacing w:after="160"/>
        <w:ind w:left="567" w:right="565"/>
        <w:jc w:val="center"/>
        <w:rPr>
          <w:rFonts w:ascii="GHEA Grapalat" w:hAnsi="GHEA Grapalat"/>
          <w:b/>
        </w:rPr>
      </w:pPr>
    </w:p>
    <w:p w14:paraId="3A9F88AC" w14:textId="77777777" w:rsidR="001005B0" w:rsidRPr="00B138F3" w:rsidRDefault="001005B0" w:rsidP="00B46D58">
      <w:pPr>
        <w:widowControl w:val="0"/>
        <w:spacing w:after="160"/>
        <w:ind w:left="567" w:right="565"/>
        <w:jc w:val="center"/>
        <w:rPr>
          <w:rFonts w:ascii="GHEA Grapalat" w:hAnsi="GHEA Grapalat"/>
          <w:b/>
        </w:rPr>
      </w:pPr>
    </w:p>
    <w:p w14:paraId="154B040E" w14:textId="77777777" w:rsidR="00C3421C" w:rsidRPr="00B138F3" w:rsidRDefault="00C3421C" w:rsidP="00C3421C">
      <w:pPr>
        <w:widowControl w:val="0"/>
        <w:spacing w:after="160"/>
        <w:jc w:val="center"/>
        <w:rPr>
          <w:rFonts w:ascii="GHEA Grapalat" w:hAnsi="GHEA Grapalat" w:cs="Sylfaen"/>
        </w:rPr>
      </w:pPr>
    </w:p>
    <w:p w14:paraId="79E751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A22C946"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39061A9"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9845CF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FF8B6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A94B82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66A7F8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EABF89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66CDE2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993264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D2F6C45"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F59790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6857D0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A19595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A81A6F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EFD9E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D867EA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BB4C3E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0CD21F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89D6D9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3C8271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EF8C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2EC0A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45B61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AA3B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BE67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328B0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3D71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73013D4"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A756DE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51D9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4DF7D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0BBA53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F75D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EC27C94"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63229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6E4D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980885"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28B9A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2A593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BD17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D5264"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98E9B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FCAA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310F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B3EC8A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F09A5F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1A67F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13E7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3A1C8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9739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493A4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53508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300E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E9EB4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986BA2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A11B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BA1DA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21185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78610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8417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C8C05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2ACD9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2BF3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2282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FE24B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34C4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521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48D58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D839A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C88C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4C05EA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FD29A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8F588A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5D06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FBE601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57928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1D11D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43031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7DB09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785D5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87B92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7D78C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32E2C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EE2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1A6D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F895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6E931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5B0C2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3EEDA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D51F2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8516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B7EC3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EED76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9462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EEC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24262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7C054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FE3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56D7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1C171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E993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39806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A37A5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CE2E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E289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8B48E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A2392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B1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BBC3D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F9011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049E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4EF7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972F4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BC25D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A53C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AFCC8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EA704F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770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33CF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3B5AD3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EC8FC2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78F8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DF4FB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A5C2FD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A464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AFBB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B4D652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EB0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A3D3F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AD81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5C6DC"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lastRenderedPageBreak/>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EBAB20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5FBF90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2F61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1BCEFD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EDE1D1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0FB0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6F076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1FF07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7992D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21647A"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3187B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D516A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7D9DDD"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91E119D"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1965DD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09B0E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81E1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802F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297FF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C2046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37C0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ED4D4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FA03C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36FEE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FA523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45B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A6E00A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91C66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85E65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E14F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6C6C7A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2E6E9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0735FA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F32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241D2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2244F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0541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C01D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2F27BD1D"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28ED4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5C71AFD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14:paraId="69FBE1A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8C13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7891C0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204B8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126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A8C80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B28DE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D2EEE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D14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3E947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7287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CB42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3BD36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CCDD7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FC680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09F1D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805C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3799A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3A7E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24F0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A393E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17FF04"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7E567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C0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61BF6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9BAF6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A0381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94C1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2D2B138"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34857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B2B9F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194A95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F3272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572D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6C8B9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333BF8D"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4C3F3E0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5908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A70E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EECF0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DA07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5A92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C32A6C"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324AA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3BC0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C448C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DB07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2DC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37EEF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7C5323B"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4DA4AD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7D2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1454A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w:t>
            </w:r>
            <w:r w:rsidRPr="00B138F3">
              <w:rPr>
                <w:rFonts w:ascii="GHEA Grapalat" w:hAnsi="GHEA Grapalat"/>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A3D9F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1F20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3DB2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052D38" w14:textId="77777777" w:rsidR="00C3421C" w:rsidRPr="00B138F3" w:rsidRDefault="00C3421C" w:rsidP="000745BE">
            <w:pPr>
              <w:widowControl w:val="0"/>
              <w:spacing w:after="120"/>
              <w:jc w:val="center"/>
              <w:rPr>
                <w:rFonts w:ascii="GHEA Grapalat" w:hAnsi="GHEA Grapalat"/>
                <w:sz w:val="18"/>
                <w:szCs w:val="18"/>
              </w:rPr>
            </w:pPr>
          </w:p>
        </w:tc>
      </w:tr>
    </w:tbl>
    <w:p w14:paraId="419B9177" w14:textId="77777777" w:rsidR="001005B0" w:rsidRPr="00B138F3" w:rsidRDefault="001005B0" w:rsidP="00B46D58">
      <w:pPr>
        <w:widowControl w:val="0"/>
        <w:spacing w:after="160"/>
        <w:ind w:left="567" w:right="565"/>
        <w:jc w:val="center"/>
        <w:rPr>
          <w:rFonts w:ascii="GHEA Grapalat" w:hAnsi="GHEA Grapalat"/>
          <w:b/>
        </w:rPr>
      </w:pPr>
    </w:p>
    <w:p w14:paraId="0828636B" w14:textId="77777777" w:rsidR="001005B0" w:rsidRPr="00B138F3" w:rsidRDefault="001005B0" w:rsidP="00B46D58">
      <w:pPr>
        <w:widowControl w:val="0"/>
        <w:spacing w:after="160"/>
        <w:ind w:left="567" w:right="565"/>
        <w:jc w:val="center"/>
        <w:rPr>
          <w:rFonts w:ascii="GHEA Grapalat" w:hAnsi="GHEA Grapalat"/>
          <w:b/>
        </w:rPr>
      </w:pPr>
    </w:p>
    <w:p w14:paraId="107AA38A" w14:textId="77777777" w:rsidR="001005B0" w:rsidRPr="00B138F3" w:rsidRDefault="001005B0" w:rsidP="00B46D58">
      <w:pPr>
        <w:widowControl w:val="0"/>
        <w:spacing w:after="160"/>
        <w:ind w:left="567" w:right="565"/>
        <w:jc w:val="center"/>
        <w:rPr>
          <w:rFonts w:ascii="GHEA Grapalat" w:hAnsi="GHEA Grapalat"/>
          <w:b/>
        </w:rPr>
      </w:pPr>
    </w:p>
    <w:p w14:paraId="4BE0AA4B" w14:textId="77777777" w:rsidR="001005B0" w:rsidRPr="00B138F3" w:rsidRDefault="001005B0" w:rsidP="00B46D58">
      <w:pPr>
        <w:widowControl w:val="0"/>
        <w:spacing w:after="160"/>
        <w:ind w:left="567" w:right="565"/>
        <w:jc w:val="center"/>
        <w:rPr>
          <w:rFonts w:ascii="GHEA Grapalat" w:hAnsi="GHEA Grapalat"/>
          <w:b/>
        </w:rPr>
      </w:pPr>
    </w:p>
    <w:p w14:paraId="04F1CBD4" w14:textId="77777777" w:rsidR="001005B0" w:rsidRPr="00B138F3" w:rsidRDefault="001005B0" w:rsidP="00B46D58">
      <w:pPr>
        <w:widowControl w:val="0"/>
        <w:spacing w:after="160"/>
        <w:ind w:left="567" w:right="565"/>
        <w:jc w:val="center"/>
        <w:rPr>
          <w:rFonts w:ascii="GHEA Grapalat" w:hAnsi="GHEA Grapalat"/>
          <w:b/>
        </w:rPr>
      </w:pPr>
    </w:p>
    <w:p w14:paraId="4B25298E" w14:textId="77777777" w:rsidR="001005B0" w:rsidRPr="00B138F3" w:rsidRDefault="001005B0" w:rsidP="00B46D58">
      <w:pPr>
        <w:widowControl w:val="0"/>
        <w:spacing w:after="160"/>
        <w:ind w:left="567" w:right="565"/>
        <w:jc w:val="center"/>
        <w:rPr>
          <w:rFonts w:ascii="GHEA Grapalat" w:hAnsi="GHEA Grapalat"/>
          <w:b/>
        </w:rPr>
      </w:pPr>
    </w:p>
    <w:p w14:paraId="6BB8067F" w14:textId="77777777" w:rsidR="001005B0" w:rsidRPr="00B138F3" w:rsidRDefault="001005B0" w:rsidP="00B46D58">
      <w:pPr>
        <w:widowControl w:val="0"/>
        <w:spacing w:after="160"/>
        <w:ind w:left="567" w:right="565"/>
        <w:jc w:val="center"/>
        <w:rPr>
          <w:rFonts w:ascii="GHEA Grapalat" w:hAnsi="GHEA Grapalat"/>
          <w:b/>
        </w:rPr>
      </w:pPr>
    </w:p>
    <w:p w14:paraId="0DDE3525" w14:textId="77777777" w:rsidR="001005B0" w:rsidRPr="00B138F3" w:rsidRDefault="001005B0" w:rsidP="00B46D58">
      <w:pPr>
        <w:widowControl w:val="0"/>
        <w:spacing w:after="160"/>
        <w:ind w:left="567" w:right="565"/>
        <w:jc w:val="center"/>
        <w:rPr>
          <w:rFonts w:ascii="GHEA Grapalat" w:hAnsi="GHEA Grapalat"/>
          <w:b/>
        </w:rPr>
      </w:pPr>
    </w:p>
    <w:p w14:paraId="20A97B6C" w14:textId="77777777" w:rsidR="001005B0" w:rsidRPr="00B138F3" w:rsidRDefault="001005B0" w:rsidP="00B46D58">
      <w:pPr>
        <w:widowControl w:val="0"/>
        <w:spacing w:after="160"/>
        <w:ind w:left="567" w:right="565"/>
        <w:jc w:val="center"/>
        <w:rPr>
          <w:rFonts w:ascii="GHEA Grapalat" w:hAnsi="GHEA Grapalat"/>
          <w:b/>
        </w:rPr>
      </w:pPr>
    </w:p>
    <w:p w14:paraId="20F0B3CE" w14:textId="77777777" w:rsidR="001005B0" w:rsidRPr="00B138F3" w:rsidRDefault="001005B0" w:rsidP="00B46D58">
      <w:pPr>
        <w:widowControl w:val="0"/>
        <w:spacing w:after="160"/>
        <w:ind w:left="567" w:right="565"/>
        <w:jc w:val="center"/>
        <w:rPr>
          <w:rFonts w:ascii="GHEA Grapalat" w:hAnsi="GHEA Grapalat"/>
          <w:b/>
        </w:rPr>
      </w:pPr>
    </w:p>
    <w:p w14:paraId="4D2EA9F2" w14:textId="77777777" w:rsidR="001005B0" w:rsidRPr="00B138F3" w:rsidRDefault="001005B0" w:rsidP="00B46D58">
      <w:pPr>
        <w:widowControl w:val="0"/>
        <w:spacing w:after="160"/>
        <w:ind w:left="567" w:right="565"/>
        <w:jc w:val="center"/>
        <w:rPr>
          <w:rFonts w:ascii="GHEA Grapalat" w:hAnsi="GHEA Grapalat"/>
          <w:b/>
        </w:rPr>
      </w:pPr>
    </w:p>
    <w:p w14:paraId="123A8707" w14:textId="77777777" w:rsidR="001005B0" w:rsidRPr="00B138F3" w:rsidRDefault="001005B0" w:rsidP="00B46D58">
      <w:pPr>
        <w:widowControl w:val="0"/>
        <w:spacing w:after="160"/>
        <w:ind w:left="567" w:right="565"/>
        <w:jc w:val="center"/>
        <w:rPr>
          <w:rFonts w:ascii="GHEA Grapalat" w:hAnsi="GHEA Grapalat"/>
          <w:b/>
        </w:rPr>
      </w:pPr>
    </w:p>
    <w:p w14:paraId="6A5AD069" w14:textId="77777777" w:rsidR="001005B0" w:rsidRPr="00B138F3" w:rsidRDefault="001005B0" w:rsidP="00B46D58">
      <w:pPr>
        <w:widowControl w:val="0"/>
        <w:spacing w:after="160"/>
        <w:ind w:left="567" w:right="565"/>
        <w:jc w:val="center"/>
        <w:rPr>
          <w:rFonts w:ascii="GHEA Grapalat" w:hAnsi="GHEA Grapalat"/>
          <w:b/>
        </w:rPr>
      </w:pPr>
    </w:p>
    <w:p w14:paraId="38FA472D" w14:textId="77777777" w:rsidR="001005B0" w:rsidRPr="00B138F3" w:rsidRDefault="001005B0" w:rsidP="00B46D58">
      <w:pPr>
        <w:widowControl w:val="0"/>
        <w:spacing w:after="160"/>
        <w:ind w:left="567" w:right="565"/>
        <w:jc w:val="center"/>
        <w:rPr>
          <w:rFonts w:ascii="GHEA Grapalat" w:hAnsi="GHEA Grapalat"/>
          <w:b/>
        </w:rPr>
      </w:pPr>
    </w:p>
    <w:p w14:paraId="74896CED" w14:textId="77777777" w:rsidR="001005B0" w:rsidRPr="00B138F3" w:rsidRDefault="001005B0" w:rsidP="00B46D58">
      <w:pPr>
        <w:widowControl w:val="0"/>
        <w:spacing w:after="160"/>
        <w:ind w:left="567" w:right="565"/>
        <w:jc w:val="center"/>
        <w:rPr>
          <w:rFonts w:ascii="GHEA Grapalat" w:hAnsi="GHEA Grapalat"/>
          <w:b/>
        </w:rPr>
      </w:pPr>
    </w:p>
    <w:p w14:paraId="5724A94C" w14:textId="77777777" w:rsidR="001005B0" w:rsidRPr="00B138F3" w:rsidRDefault="001005B0" w:rsidP="00B46D58">
      <w:pPr>
        <w:widowControl w:val="0"/>
        <w:spacing w:after="160"/>
        <w:ind w:left="567" w:right="565"/>
        <w:jc w:val="center"/>
        <w:rPr>
          <w:rFonts w:ascii="GHEA Grapalat" w:hAnsi="GHEA Grapalat"/>
          <w:b/>
        </w:rPr>
      </w:pPr>
    </w:p>
    <w:p w14:paraId="347FA359" w14:textId="77777777" w:rsidR="001005B0" w:rsidRPr="00B138F3" w:rsidRDefault="001005B0" w:rsidP="00B46D58">
      <w:pPr>
        <w:widowControl w:val="0"/>
        <w:spacing w:after="160"/>
        <w:ind w:left="567" w:right="565"/>
        <w:jc w:val="center"/>
        <w:rPr>
          <w:rFonts w:ascii="GHEA Grapalat" w:hAnsi="GHEA Grapalat"/>
          <w:b/>
        </w:rPr>
      </w:pPr>
    </w:p>
    <w:p w14:paraId="1FAA65E6" w14:textId="77777777" w:rsidR="00E15A1C" w:rsidRDefault="00E15A1C" w:rsidP="00235549">
      <w:pPr>
        <w:widowControl w:val="0"/>
        <w:spacing w:after="160"/>
        <w:ind w:firstLine="567"/>
        <w:jc w:val="right"/>
        <w:rPr>
          <w:rFonts w:ascii="GHEA Grapalat" w:hAnsi="GHEA Grapalat"/>
          <w:b/>
        </w:rPr>
      </w:pPr>
    </w:p>
    <w:p w14:paraId="6713F6DA"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03F20249" w14:textId="36A29EF9"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74525E">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E020F9" w:rsidRPr="00E020F9">
        <w:rPr>
          <w:rFonts w:ascii="GHEA Grapalat" w:hAnsi="GHEA Grapalat"/>
          <w:b/>
          <w:sz w:val="24"/>
          <w:szCs w:val="24"/>
        </w:rPr>
        <w:t>HFF-GH-NPTcDzB -2025/5</w:t>
      </w:r>
    </w:p>
    <w:p w14:paraId="764E4C02" w14:textId="77777777" w:rsidR="001005B0" w:rsidRPr="00B138F3" w:rsidRDefault="001005B0" w:rsidP="00B46D58">
      <w:pPr>
        <w:widowControl w:val="0"/>
        <w:spacing w:after="160"/>
        <w:ind w:left="567" w:right="565"/>
        <w:jc w:val="center"/>
        <w:rPr>
          <w:rFonts w:ascii="GHEA Grapalat" w:hAnsi="GHEA Grapalat"/>
          <w:b/>
        </w:rPr>
      </w:pPr>
    </w:p>
    <w:p w14:paraId="34C6F059"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lastRenderedPageBreak/>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EFF577B"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34CBD8A9" w14:textId="77777777" w:rsidR="001005B0" w:rsidRPr="00B138F3" w:rsidRDefault="001005B0" w:rsidP="00B46D58">
      <w:pPr>
        <w:widowControl w:val="0"/>
        <w:spacing w:after="160"/>
        <w:ind w:left="567" w:right="565"/>
        <w:jc w:val="center"/>
        <w:rPr>
          <w:rFonts w:ascii="GHEA Grapalat" w:hAnsi="GHEA Grapalat"/>
          <w:b/>
        </w:rPr>
      </w:pPr>
    </w:p>
    <w:p w14:paraId="0B43901B"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39FC24F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1921EFD2"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5F9FC98"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225C1AA1"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427649EF"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EFF3F8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3135C304"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6872C2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3AB664E8"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0249F8B8"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AD7558D"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61F9F098"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C8FD70D"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539F3C6"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CA5C35">
        <w:rPr>
          <w:rFonts w:ascii="GHEA Grapalat" w:eastAsiaTheme="minorHAnsi" w:hAnsi="GHEA Grapalat" w:cstheme="minorBidi"/>
          <w:sz w:val="18"/>
          <w:szCs w:val="18"/>
        </w:rPr>
        <w:t>*</w:t>
      </w:r>
    </w:p>
    <w:p w14:paraId="5B49DBE7"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B86191D"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27E527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32E6C68"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6"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0701AF12" w14:textId="77777777"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66A5FE7C"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14:paraId="0920B6B0" w14:textId="77777777"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470D3708"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14:paraId="6105177B" w14:textId="77777777"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1B62A0E7" w14:textId="77777777"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31C381E1" w14:textId="77777777"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345A64EA"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lastRenderedPageBreak/>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0ADE262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0769472F"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CDC9A55"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6199AE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F594D3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1FF5008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219C6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4579C3B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B56AC2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7166DF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857FD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68700C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43499D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0FDDF7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16737BDB"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76331EF"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37F929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26780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ED6821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649DAB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A586BF5"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D3268C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1EB4F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4DF3BF" w14:textId="77777777" w:rsidR="001005B0" w:rsidRPr="00B138F3" w:rsidRDefault="001005B0" w:rsidP="00B46D58">
      <w:pPr>
        <w:widowControl w:val="0"/>
        <w:spacing w:after="160"/>
        <w:ind w:left="567" w:right="565"/>
        <w:jc w:val="center"/>
        <w:rPr>
          <w:rFonts w:ascii="GHEA Grapalat" w:hAnsi="GHEA Grapalat"/>
          <w:b/>
        </w:rPr>
      </w:pPr>
    </w:p>
    <w:p w14:paraId="688CB7C2" w14:textId="77777777" w:rsidR="001005B0" w:rsidRPr="00B138F3" w:rsidRDefault="001005B0" w:rsidP="00B46D58">
      <w:pPr>
        <w:widowControl w:val="0"/>
        <w:spacing w:after="160"/>
        <w:ind w:left="567" w:right="565"/>
        <w:jc w:val="center"/>
        <w:rPr>
          <w:rFonts w:ascii="GHEA Grapalat" w:hAnsi="GHEA Grapalat"/>
          <w:b/>
        </w:rPr>
      </w:pPr>
    </w:p>
    <w:p w14:paraId="7972715A" w14:textId="77777777" w:rsidR="00E15A1C" w:rsidRDefault="00E15A1C" w:rsidP="000A214C">
      <w:pPr>
        <w:widowControl w:val="0"/>
        <w:spacing w:after="160"/>
        <w:jc w:val="right"/>
        <w:rPr>
          <w:rFonts w:ascii="GHEA Grapalat" w:hAnsi="GHEA Grapalat"/>
          <w:i/>
        </w:rPr>
      </w:pPr>
    </w:p>
    <w:p w14:paraId="36738EC5" w14:textId="77777777" w:rsidR="00E15A1C" w:rsidRDefault="00E15A1C" w:rsidP="000A214C">
      <w:pPr>
        <w:widowControl w:val="0"/>
        <w:spacing w:after="160"/>
        <w:jc w:val="right"/>
        <w:rPr>
          <w:rFonts w:ascii="GHEA Grapalat" w:hAnsi="GHEA Grapalat"/>
          <w:i/>
        </w:rPr>
      </w:pPr>
    </w:p>
    <w:p w14:paraId="0A38E5D3" w14:textId="77777777" w:rsidR="00E15A1C" w:rsidRDefault="00E15A1C" w:rsidP="000A214C">
      <w:pPr>
        <w:widowControl w:val="0"/>
        <w:spacing w:after="160"/>
        <w:jc w:val="right"/>
        <w:rPr>
          <w:rFonts w:ascii="GHEA Grapalat" w:hAnsi="GHEA Grapalat"/>
          <w:i/>
        </w:rPr>
      </w:pPr>
    </w:p>
    <w:p w14:paraId="43D5835A" w14:textId="77777777" w:rsidR="00E15A1C" w:rsidRDefault="00E15A1C" w:rsidP="000A214C">
      <w:pPr>
        <w:widowControl w:val="0"/>
        <w:spacing w:after="160"/>
        <w:jc w:val="right"/>
        <w:rPr>
          <w:rFonts w:ascii="GHEA Grapalat" w:hAnsi="GHEA Grapalat"/>
          <w:i/>
        </w:rPr>
      </w:pPr>
    </w:p>
    <w:p w14:paraId="711CFA45" w14:textId="77777777" w:rsidR="00E15A1C" w:rsidRDefault="00E15A1C" w:rsidP="000A214C">
      <w:pPr>
        <w:widowControl w:val="0"/>
        <w:spacing w:after="160"/>
        <w:jc w:val="right"/>
        <w:rPr>
          <w:rFonts w:ascii="GHEA Grapalat" w:hAnsi="GHEA Grapalat"/>
          <w:i/>
        </w:rPr>
      </w:pPr>
    </w:p>
    <w:p w14:paraId="7FBA1C74" w14:textId="77777777" w:rsidR="000A4ACC" w:rsidRDefault="000A4ACC">
      <w:pPr>
        <w:rPr>
          <w:rFonts w:ascii="GHEA Grapalat" w:hAnsi="GHEA Grapalat"/>
          <w:i/>
        </w:rPr>
      </w:pPr>
      <w:r>
        <w:rPr>
          <w:rFonts w:ascii="GHEA Grapalat" w:hAnsi="GHEA Grapalat"/>
          <w:i/>
        </w:rPr>
        <w:lastRenderedPageBreak/>
        <w:br w:type="page"/>
      </w:r>
    </w:p>
    <w:p w14:paraId="21E283DB"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09E929D3" w14:textId="59451C78"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74525E">
        <w:rPr>
          <w:rFonts w:ascii="GHEA Grapalat" w:hAnsi="GHEA Grapalat"/>
          <w:i/>
        </w:rPr>
        <w:t>запрос котировок</w:t>
      </w:r>
      <w:r w:rsidRPr="00B138F3">
        <w:rPr>
          <w:rFonts w:ascii="GHEA Grapalat" w:hAnsi="GHEA Grapalat"/>
          <w:i/>
        </w:rPr>
        <w:br/>
        <w:t xml:space="preserve">под кодом </w:t>
      </w:r>
      <w:r w:rsidR="00E020F9" w:rsidRPr="00E020F9">
        <w:rPr>
          <w:rFonts w:ascii="GHEA Grapalat" w:hAnsi="GHEA Grapalat"/>
          <w:i/>
        </w:rPr>
        <w:t>HFF-GH-NPTcDzB -2025/5</w:t>
      </w:r>
      <w:r w:rsidRPr="000A4ACC">
        <w:rPr>
          <w:rStyle w:val="FootnoteReference"/>
          <w:rFonts w:ascii="GHEA Grapalat" w:hAnsi="GHEA Grapalat"/>
          <w:i/>
          <w:sz w:val="36"/>
          <w:szCs w:val="36"/>
        </w:rPr>
        <w:footnoteReference w:customMarkFollows="1" w:id="15"/>
        <w:t>*</w:t>
      </w:r>
    </w:p>
    <w:p w14:paraId="50F63F25" w14:textId="77777777" w:rsidR="00AF4211" w:rsidRPr="00B138F3" w:rsidRDefault="00AF4211" w:rsidP="000A214C">
      <w:pPr>
        <w:widowControl w:val="0"/>
        <w:spacing w:after="160"/>
        <w:jc w:val="center"/>
        <w:rPr>
          <w:rFonts w:ascii="GHEA Grapalat" w:hAnsi="GHEA Grapalat"/>
          <w:b/>
        </w:rPr>
      </w:pPr>
    </w:p>
    <w:p w14:paraId="11E150D3"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BE67517"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FF3DE9" w:rsidRPr="00B138F3" w14:paraId="3DF5318C" w14:textId="77777777" w:rsidTr="000745BE">
        <w:tc>
          <w:tcPr>
            <w:tcW w:w="4786" w:type="dxa"/>
          </w:tcPr>
          <w:p w14:paraId="23269CF1"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B5F9C20"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14:paraId="027A8B00" w14:textId="77777777" w:rsidR="000A214C" w:rsidRPr="00B138F3" w:rsidRDefault="000A214C" w:rsidP="000A214C">
      <w:pPr>
        <w:widowControl w:val="0"/>
        <w:spacing w:after="160"/>
        <w:rPr>
          <w:rFonts w:ascii="GHEA Grapalat" w:hAnsi="GHEA Grapalat" w:cs="GHEA Grapalat"/>
          <w:b/>
        </w:rPr>
      </w:pPr>
    </w:p>
    <w:p w14:paraId="323328E3"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FB4548C"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41C65A8"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074E654"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FB4E794"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A24E20B"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7400BE0F"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5B8849FF"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168BA1E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05CF6587"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0076A584" w14:textId="77777777" w:rsidR="000A214C" w:rsidRPr="00B138F3" w:rsidRDefault="000A214C" w:rsidP="000A214C">
      <w:pPr>
        <w:rPr>
          <w:rFonts w:ascii="GHEA Grapalat" w:hAnsi="GHEA Grapalat"/>
        </w:rPr>
      </w:pPr>
      <w:r w:rsidRPr="00B138F3">
        <w:rPr>
          <w:rFonts w:ascii="GHEA Grapalat" w:hAnsi="GHEA Grapalat"/>
        </w:rPr>
        <w:br w:type="page"/>
      </w:r>
    </w:p>
    <w:p w14:paraId="62B878A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9F914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43965CE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A76270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1C380E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435A7B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96EEF7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FE6857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99B3E8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3BBD85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867DDD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w:t>
      </w:r>
      <w:r w:rsidRPr="00B138F3">
        <w:rPr>
          <w:rFonts w:ascii="GHEA Grapalat" w:hAnsi="GHEA Grapalat"/>
        </w:rPr>
        <w:lastRenderedPageBreak/>
        <w:t>должен в письменной форме уведомить Заказчика.</w:t>
      </w:r>
    </w:p>
    <w:p w14:paraId="33B5950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8243D2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014A35A5"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16F8AAD3"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CBE16C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37BAEA4"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AE76E25"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B794D7E"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79EC29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09D448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C5A9EB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B87009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52E4B6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C0E920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60416C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5EB28D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98A715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F2AB0A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3C8E52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D0B7F6E"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2D246146"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67B48AC0" w14:textId="77777777" w:rsidR="00BE2572" w:rsidRPr="00B138F3" w:rsidRDefault="00BE2572" w:rsidP="00BE2572">
      <w:pPr>
        <w:widowControl w:val="0"/>
        <w:spacing w:after="160"/>
        <w:jc w:val="center"/>
        <w:rPr>
          <w:rFonts w:ascii="GHEA Grapalat" w:hAnsi="GHEA Grapalat" w:cs="Sylfaen"/>
        </w:rPr>
      </w:pPr>
    </w:p>
    <w:p w14:paraId="143BDD2A" w14:textId="77777777" w:rsidR="00E752B6" w:rsidRPr="00E752B6" w:rsidRDefault="00E752B6" w:rsidP="00BE2572">
      <w:pPr>
        <w:rPr>
          <w:rFonts w:ascii="GHEA Grapalat" w:hAnsi="GHEA Grapalat" w:cs="Sylfaen"/>
        </w:rPr>
      </w:pPr>
    </w:p>
    <w:p w14:paraId="57A05FEF"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BBE462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8D3F32"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797B3F5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96B3C4"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49D3B92"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AD8D6"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2636DC40"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0321D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69824F4C"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AC493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0B3AFF52"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2901E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4911C51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19EB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516C88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2E6A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4B90172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18415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6D84628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4030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15E5DCE5"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C3D59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02B513E3"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580B4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65AEBEEC"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C8995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41FE976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F564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0E2CAA6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02EC3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7CFC293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91587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7DF58029"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C62E9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6CDE8C2C"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E429F1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147E56E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B46B1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1583EBCA"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D8E988"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9C0AC5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0F94EA6"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74AD47F" w14:textId="77777777" w:rsidR="00E752B6" w:rsidRPr="00B138F3" w:rsidRDefault="00E752B6" w:rsidP="009216D6">
            <w:pPr>
              <w:widowControl w:val="0"/>
              <w:spacing w:after="160"/>
              <w:rPr>
                <w:rFonts w:ascii="GHEA Grapalat" w:hAnsi="GHEA Grapalat" w:cs="Sylfaen"/>
              </w:rPr>
            </w:pPr>
          </w:p>
          <w:p w14:paraId="0CC71410"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4C59557F" w14:textId="77777777" w:rsidR="00E752B6" w:rsidRPr="00B138F3" w:rsidRDefault="00E752B6" w:rsidP="009216D6">
            <w:pPr>
              <w:widowControl w:val="0"/>
              <w:spacing w:after="160"/>
              <w:rPr>
                <w:rFonts w:ascii="GHEA Grapalat" w:hAnsi="GHEA Grapalat" w:cs="Sylfaen"/>
              </w:rPr>
            </w:pPr>
          </w:p>
          <w:p w14:paraId="1A31BF0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179695A" w14:textId="77777777" w:rsidR="00E752B6" w:rsidRPr="00B138F3" w:rsidRDefault="00E752B6" w:rsidP="009216D6">
            <w:pPr>
              <w:widowControl w:val="0"/>
              <w:spacing w:after="160"/>
              <w:rPr>
                <w:rFonts w:ascii="GHEA Grapalat" w:hAnsi="GHEA Grapalat" w:cs="Sylfaen"/>
              </w:rPr>
            </w:pPr>
          </w:p>
          <w:p w14:paraId="29CB48F6"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76BABFBC"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55A87BE"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D167099" w14:textId="77777777" w:rsidR="00E752B6" w:rsidRPr="00B138F3" w:rsidRDefault="00E752B6" w:rsidP="009216D6">
            <w:pPr>
              <w:widowControl w:val="0"/>
              <w:spacing w:after="160"/>
              <w:rPr>
                <w:rFonts w:ascii="GHEA Grapalat" w:hAnsi="GHEA Grapalat" w:cs="Sylfaen"/>
              </w:rPr>
            </w:pPr>
          </w:p>
          <w:p w14:paraId="50EA58B3"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959B0EE" w14:textId="77777777" w:rsidR="00E752B6" w:rsidRPr="00B138F3" w:rsidRDefault="00E752B6" w:rsidP="009216D6">
            <w:pPr>
              <w:widowControl w:val="0"/>
              <w:spacing w:after="160"/>
              <w:jc w:val="right"/>
              <w:rPr>
                <w:rFonts w:ascii="GHEA Grapalat" w:hAnsi="GHEA Grapalat" w:cs="Tahoma"/>
              </w:rPr>
            </w:pPr>
          </w:p>
          <w:p w14:paraId="10E57581"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DD97D93" w14:textId="77777777" w:rsidR="00E752B6" w:rsidRPr="00B138F3" w:rsidRDefault="00E752B6" w:rsidP="009216D6">
            <w:pPr>
              <w:widowControl w:val="0"/>
              <w:spacing w:after="160"/>
              <w:rPr>
                <w:rFonts w:ascii="GHEA Grapalat" w:hAnsi="GHEA Grapalat" w:cs="Sylfaen"/>
              </w:rPr>
            </w:pPr>
          </w:p>
          <w:p w14:paraId="2BB35495"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14:paraId="5A16D810"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0FA0B278"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2EB5ACC" w14:textId="77777777" w:rsidR="00E752B6" w:rsidRPr="00B138F3" w:rsidRDefault="00E752B6" w:rsidP="009216D6">
            <w:pPr>
              <w:widowControl w:val="0"/>
              <w:spacing w:after="160"/>
              <w:rPr>
                <w:rFonts w:ascii="GHEA Grapalat" w:hAnsi="GHEA Grapalat"/>
              </w:rPr>
            </w:pPr>
          </w:p>
          <w:p w14:paraId="3A06F63D"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3821497E"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00D3D9D" w14:textId="77777777" w:rsidR="00E752B6" w:rsidRPr="00B138F3" w:rsidRDefault="00E752B6" w:rsidP="009216D6">
            <w:pPr>
              <w:widowControl w:val="0"/>
              <w:spacing w:after="160"/>
              <w:rPr>
                <w:rFonts w:ascii="GHEA Grapalat" w:hAnsi="GHEA Grapalat" w:cs="Tahoma"/>
              </w:rPr>
            </w:pPr>
          </w:p>
          <w:p w14:paraId="47019DE1"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412A5AB"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A6A5E4B" w14:textId="77777777" w:rsidR="00E752B6" w:rsidRPr="00B138F3" w:rsidRDefault="00E752B6" w:rsidP="009216D6">
            <w:pPr>
              <w:widowControl w:val="0"/>
              <w:spacing w:after="160"/>
              <w:rPr>
                <w:rFonts w:ascii="GHEA Grapalat" w:hAnsi="GHEA Grapalat" w:cs="Tahoma"/>
              </w:rPr>
            </w:pPr>
          </w:p>
          <w:p w14:paraId="5DB066E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53683E93"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1357002" w14:textId="77777777" w:rsidR="00E752B6" w:rsidRPr="00B138F3" w:rsidRDefault="00E752B6" w:rsidP="009216D6">
            <w:pPr>
              <w:widowControl w:val="0"/>
              <w:spacing w:after="160"/>
              <w:rPr>
                <w:rFonts w:ascii="GHEA Grapalat" w:hAnsi="GHEA Grapalat" w:cs="Arial"/>
              </w:rPr>
            </w:pPr>
          </w:p>
        </w:tc>
      </w:tr>
      <w:tr w:rsidR="00E752B6" w:rsidRPr="00B138F3" w14:paraId="28C008C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396BC7C3"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6DB5788" w14:textId="77777777" w:rsidR="00E752B6" w:rsidRPr="00B138F3" w:rsidRDefault="00E752B6" w:rsidP="009216D6">
            <w:pPr>
              <w:widowControl w:val="0"/>
              <w:spacing w:after="160"/>
              <w:rPr>
                <w:rFonts w:ascii="GHEA Grapalat" w:hAnsi="GHEA Grapalat" w:cs="Sylfaen"/>
              </w:rPr>
            </w:pPr>
          </w:p>
          <w:p w14:paraId="57B9F87D"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47EA576"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99E4F5F" w14:textId="77777777" w:rsidR="00E752B6" w:rsidRPr="00B138F3" w:rsidRDefault="00E752B6" w:rsidP="009216D6">
            <w:pPr>
              <w:widowControl w:val="0"/>
              <w:spacing w:after="160"/>
              <w:rPr>
                <w:rFonts w:ascii="GHEA Grapalat" w:hAnsi="GHEA Grapalat"/>
              </w:rPr>
            </w:pPr>
          </w:p>
          <w:p w14:paraId="2957CF7F"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A1D0192" w14:textId="77777777" w:rsidR="00E752B6" w:rsidRPr="00B138F3" w:rsidRDefault="00E752B6" w:rsidP="00E752B6">
      <w:pPr>
        <w:widowControl w:val="0"/>
        <w:spacing w:after="160"/>
        <w:jc w:val="center"/>
        <w:rPr>
          <w:rFonts w:ascii="GHEA Grapalat" w:hAnsi="GHEA Grapalat" w:cs="Sylfaen"/>
        </w:rPr>
      </w:pPr>
    </w:p>
    <w:p w14:paraId="75D22AFB" w14:textId="77777777" w:rsidR="00E752B6" w:rsidRPr="00E752B6" w:rsidRDefault="00E752B6" w:rsidP="00BE2572">
      <w:pPr>
        <w:rPr>
          <w:rFonts w:ascii="GHEA Grapalat" w:hAnsi="GHEA Grapalat" w:cs="Sylfaen"/>
        </w:rPr>
      </w:pPr>
    </w:p>
    <w:p w14:paraId="1AC7E36F" w14:textId="77777777" w:rsidR="00E752B6" w:rsidRDefault="00E752B6" w:rsidP="00BE2572">
      <w:pPr>
        <w:rPr>
          <w:rFonts w:ascii="GHEA Grapalat" w:hAnsi="GHEA Grapalat" w:cs="Sylfaen"/>
          <w:lang w:val="hy-AM"/>
        </w:rPr>
      </w:pPr>
    </w:p>
    <w:p w14:paraId="016CE3BB" w14:textId="77777777" w:rsidR="00E752B6" w:rsidRDefault="00E752B6" w:rsidP="00BE2572">
      <w:pPr>
        <w:rPr>
          <w:rFonts w:ascii="GHEA Grapalat" w:hAnsi="GHEA Grapalat" w:cs="Sylfaen"/>
          <w:lang w:val="hy-AM"/>
        </w:rPr>
      </w:pPr>
    </w:p>
    <w:p w14:paraId="49693E92" w14:textId="77777777" w:rsidR="00E752B6" w:rsidRDefault="00E752B6" w:rsidP="00BE2572">
      <w:pPr>
        <w:rPr>
          <w:rFonts w:ascii="GHEA Grapalat" w:hAnsi="GHEA Grapalat" w:cs="Sylfaen"/>
          <w:lang w:val="hy-AM"/>
        </w:rPr>
      </w:pPr>
    </w:p>
    <w:p w14:paraId="6592455F" w14:textId="77777777" w:rsidR="00E752B6" w:rsidRDefault="00E752B6" w:rsidP="00BE2572">
      <w:pPr>
        <w:rPr>
          <w:rFonts w:ascii="GHEA Grapalat" w:hAnsi="GHEA Grapalat" w:cs="Sylfaen"/>
          <w:lang w:val="hy-AM"/>
        </w:rPr>
      </w:pPr>
    </w:p>
    <w:p w14:paraId="377C4D1E" w14:textId="77777777" w:rsidR="00E752B6" w:rsidRDefault="00E752B6" w:rsidP="00BE2572">
      <w:pPr>
        <w:rPr>
          <w:rFonts w:ascii="GHEA Grapalat" w:hAnsi="GHEA Grapalat" w:cs="Sylfaen"/>
          <w:lang w:val="hy-AM"/>
        </w:rPr>
      </w:pPr>
    </w:p>
    <w:p w14:paraId="36A73830" w14:textId="77777777" w:rsidR="00E752B6" w:rsidRDefault="00E752B6" w:rsidP="00BE2572">
      <w:pPr>
        <w:rPr>
          <w:rFonts w:ascii="GHEA Grapalat" w:hAnsi="GHEA Grapalat" w:cs="Sylfaen"/>
          <w:lang w:val="hy-AM"/>
        </w:rPr>
      </w:pPr>
    </w:p>
    <w:p w14:paraId="48235D6F" w14:textId="77777777" w:rsidR="00E752B6" w:rsidRDefault="00E752B6" w:rsidP="00BE2572">
      <w:pPr>
        <w:rPr>
          <w:rFonts w:ascii="GHEA Grapalat" w:hAnsi="GHEA Grapalat" w:cs="Sylfaen"/>
          <w:lang w:val="hy-AM"/>
        </w:rPr>
      </w:pPr>
    </w:p>
    <w:p w14:paraId="0FC4368E" w14:textId="77777777" w:rsidR="00E752B6" w:rsidRDefault="00E752B6" w:rsidP="00BE2572">
      <w:pPr>
        <w:rPr>
          <w:rFonts w:ascii="GHEA Grapalat" w:hAnsi="GHEA Grapalat" w:cs="Sylfaen"/>
          <w:lang w:val="hy-AM"/>
        </w:rPr>
      </w:pPr>
    </w:p>
    <w:p w14:paraId="756DA725" w14:textId="77777777" w:rsidR="00E752B6" w:rsidRDefault="00E752B6" w:rsidP="00BE2572">
      <w:pPr>
        <w:rPr>
          <w:rFonts w:ascii="GHEA Grapalat" w:hAnsi="GHEA Grapalat" w:cs="Sylfaen"/>
          <w:lang w:val="hy-AM"/>
        </w:rPr>
      </w:pPr>
    </w:p>
    <w:p w14:paraId="0AB2342D" w14:textId="77777777" w:rsidR="00E752B6" w:rsidRDefault="00E752B6" w:rsidP="00BE2572">
      <w:pPr>
        <w:rPr>
          <w:rFonts w:ascii="GHEA Grapalat" w:hAnsi="GHEA Grapalat" w:cs="Sylfaen"/>
          <w:lang w:val="hy-AM"/>
        </w:rPr>
      </w:pPr>
    </w:p>
    <w:p w14:paraId="71884E07"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5265EC7"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C0EB20F"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7023D6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1EB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23F9A8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D178F3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BDE4C4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A223AE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E3B9A3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F9752E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54EAA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3BA9DA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93EBDC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D6BB7B8"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B4DC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E464B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EF8F05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F28F8F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1E51BE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DF0AA6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3E9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1BFB3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2661A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C1D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DB02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8495F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63A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3D1C244"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1169A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2095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02F3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D26BA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3B0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CBF091B"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CD45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386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A00482"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4D9A8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D70E1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DADD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472C922"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29B05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3A6B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C3178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0D66F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F0AFD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8DC0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F105A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15F4B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DD9C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3D5E0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B58DA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9DD1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87349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9D939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030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A2BF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1A3FE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83F4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BEA3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E91D9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C42C8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15EB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0896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90D6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1B754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5545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34FBF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5665A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B32D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DA98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30C16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58C1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2BFA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F2894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2E3D54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7ABD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D4BD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06896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DB77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146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D2CDE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D5432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C5D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53D75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1DE72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602B0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877C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B582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55D5D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88C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94FE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6076D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15F7B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CEA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63FBA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E01B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9D1B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26C9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C149FE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D90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C3C00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4F2A6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FA56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D31B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CFC7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DBA49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8559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8092E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33A22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4152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D0639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2D26D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1840B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A091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0F121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D9AA4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A23A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BDFC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9A74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8F4C4A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BF2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24737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11844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18B8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6F90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39D0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28A3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F1B93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FFCB19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3660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0D2B61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2A3155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740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506BB3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EE07E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67A4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127E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49B70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1F8D14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B77864"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69279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C42A6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ED0375"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6AA5874"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0100F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32C34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81283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8274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4BE2F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F32DE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CC0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ED43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A470F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33660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61242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3AFC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6E3F5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259C8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6B3A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9E8B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4DBB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32F3B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AC1C1C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9202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D752D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3652F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E652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DFFE8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6D7A30DA"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3B111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3B021A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14:paraId="0F46BB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34DE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53DD0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F7F32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B747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B2F44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F565D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3639924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303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DE6DC0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C931D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E863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82DCF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07B8E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F1C28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03125D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AE7F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65B17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FAE89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D80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D9059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BBC994"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962F1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861C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BFC46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83506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53E3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4AD8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53FECE"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E6748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CB9B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524C7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F01F8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666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B7BC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6B73B36"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CF7B0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4EA3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2EF78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7FFA4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5A3C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CC05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F9D1F0"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4CE3C8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51B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72DB4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7DD5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7FA4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E75D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E7FD0D"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412C31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F32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FC162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w:t>
            </w:r>
            <w:r w:rsidRPr="00B138F3">
              <w:rPr>
                <w:rFonts w:ascii="GHEA Grapalat" w:hAnsi="GHEA Grapalat"/>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8DEF2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C1434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E2C10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882625" w14:textId="77777777" w:rsidR="00BE2572" w:rsidRPr="00B138F3" w:rsidRDefault="00BE2572" w:rsidP="000745BE">
            <w:pPr>
              <w:widowControl w:val="0"/>
              <w:spacing w:after="120"/>
              <w:jc w:val="center"/>
              <w:rPr>
                <w:rFonts w:ascii="GHEA Grapalat" w:hAnsi="GHEA Grapalat"/>
                <w:sz w:val="18"/>
                <w:szCs w:val="18"/>
              </w:rPr>
            </w:pPr>
          </w:p>
        </w:tc>
      </w:tr>
    </w:tbl>
    <w:p w14:paraId="57818549" w14:textId="77777777" w:rsidR="00BE2572" w:rsidRPr="00B138F3" w:rsidRDefault="00BE2572" w:rsidP="00BE2572">
      <w:pPr>
        <w:widowControl w:val="0"/>
        <w:spacing w:after="160"/>
        <w:ind w:left="567" w:right="565"/>
        <w:jc w:val="center"/>
        <w:rPr>
          <w:rFonts w:ascii="GHEA Grapalat" w:hAnsi="GHEA Grapalat"/>
          <w:b/>
        </w:rPr>
      </w:pPr>
    </w:p>
    <w:p w14:paraId="1EE31C7C" w14:textId="77777777" w:rsidR="00BE2572" w:rsidRPr="00B138F3" w:rsidRDefault="00BE2572" w:rsidP="00BE2572">
      <w:pPr>
        <w:widowControl w:val="0"/>
        <w:spacing w:after="160"/>
        <w:ind w:left="567" w:right="565"/>
        <w:jc w:val="center"/>
        <w:rPr>
          <w:rFonts w:ascii="GHEA Grapalat" w:hAnsi="GHEA Grapalat"/>
          <w:b/>
        </w:rPr>
      </w:pPr>
    </w:p>
    <w:p w14:paraId="09C88828" w14:textId="77777777" w:rsidR="00BE2572" w:rsidRPr="00B138F3" w:rsidRDefault="00BE2572" w:rsidP="00BE2572">
      <w:pPr>
        <w:widowControl w:val="0"/>
        <w:spacing w:after="160"/>
        <w:ind w:left="567" w:right="565"/>
        <w:jc w:val="center"/>
        <w:rPr>
          <w:rFonts w:ascii="GHEA Grapalat" w:hAnsi="GHEA Grapalat"/>
          <w:b/>
        </w:rPr>
      </w:pPr>
    </w:p>
    <w:p w14:paraId="6D1C2877" w14:textId="77777777" w:rsidR="00BE2572" w:rsidRPr="00B138F3" w:rsidRDefault="00BE2572" w:rsidP="00BE2572">
      <w:pPr>
        <w:widowControl w:val="0"/>
        <w:spacing w:after="160"/>
        <w:ind w:left="567" w:right="565"/>
        <w:jc w:val="center"/>
        <w:rPr>
          <w:rFonts w:ascii="GHEA Grapalat" w:hAnsi="GHEA Grapalat"/>
          <w:b/>
        </w:rPr>
      </w:pPr>
    </w:p>
    <w:p w14:paraId="6C495770" w14:textId="77777777" w:rsidR="00BE2572" w:rsidRPr="00B138F3" w:rsidRDefault="00BE2572" w:rsidP="00BE2572">
      <w:pPr>
        <w:widowControl w:val="0"/>
        <w:spacing w:after="160"/>
        <w:ind w:left="567" w:right="565"/>
        <w:jc w:val="center"/>
        <w:rPr>
          <w:rFonts w:ascii="GHEA Grapalat" w:hAnsi="GHEA Grapalat"/>
          <w:b/>
        </w:rPr>
      </w:pPr>
    </w:p>
    <w:p w14:paraId="54AC476B" w14:textId="77777777" w:rsidR="00BE2572" w:rsidRPr="00B138F3" w:rsidRDefault="00BE2572" w:rsidP="00BE2572">
      <w:pPr>
        <w:widowControl w:val="0"/>
        <w:spacing w:after="160"/>
        <w:ind w:left="567" w:right="565"/>
        <w:jc w:val="center"/>
        <w:rPr>
          <w:rFonts w:ascii="GHEA Grapalat" w:hAnsi="GHEA Grapalat"/>
          <w:b/>
        </w:rPr>
      </w:pPr>
    </w:p>
    <w:p w14:paraId="703CA4B7" w14:textId="77777777" w:rsidR="00BE2572" w:rsidRPr="00B138F3" w:rsidRDefault="00BE2572" w:rsidP="00BE2572">
      <w:pPr>
        <w:widowControl w:val="0"/>
        <w:spacing w:after="160"/>
        <w:ind w:left="567" w:right="565"/>
        <w:jc w:val="center"/>
        <w:rPr>
          <w:rFonts w:ascii="GHEA Grapalat" w:hAnsi="GHEA Grapalat"/>
          <w:b/>
        </w:rPr>
      </w:pPr>
    </w:p>
    <w:p w14:paraId="6188004E" w14:textId="77777777" w:rsidR="00BE2572" w:rsidRPr="00B138F3" w:rsidRDefault="00BE2572" w:rsidP="00BE2572">
      <w:pPr>
        <w:widowControl w:val="0"/>
        <w:spacing w:after="160"/>
        <w:ind w:left="567" w:right="565"/>
        <w:jc w:val="center"/>
        <w:rPr>
          <w:rFonts w:ascii="GHEA Grapalat" w:hAnsi="GHEA Grapalat"/>
          <w:b/>
        </w:rPr>
      </w:pPr>
    </w:p>
    <w:p w14:paraId="3980AC0B" w14:textId="77777777" w:rsidR="00BE2572" w:rsidRPr="00B138F3" w:rsidRDefault="00BE2572" w:rsidP="00BE2572">
      <w:pPr>
        <w:widowControl w:val="0"/>
        <w:spacing w:after="160"/>
        <w:ind w:left="567" w:right="565"/>
        <w:jc w:val="center"/>
        <w:rPr>
          <w:rFonts w:ascii="GHEA Grapalat" w:hAnsi="GHEA Grapalat"/>
          <w:b/>
        </w:rPr>
      </w:pPr>
    </w:p>
    <w:p w14:paraId="1854F791" w14:textId="77777777" w:rsidR="00BE2572" w:rsidRPr="00B138F3" w:rsidRDefault="00BE2572" w:rsidP="00BE2572">
      <w:pPr>
        <w:widowControl w:val="0"/>
        <w:spacing w:after="160"/>
        <w:ind w:left="567" w:right="565"/>
        <w:jc w:val="center"/>
        <w:rPr>
          <w:rFonts w:ascii="GHEA Grapalat" w:hAnsi="GHEA Grapalat"/>
          <w:b/>
        </w:rPr>
      </w:pPr>
    </w:p>
    <w:p w14:paraId="0EAA39CA"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3377B221"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11F97B3A" w14:textId="5018A6D9" w:rsidR="00131F0B" w:rsidRPr="00C858FA" w:rsidRDefault="00131F0B" w:rsidP="00131F0B">
      <w:pPr>
        <w:pStyle w:val="BodyTextIndent3"/>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 xml:space="preserve">к Приглашению на под кодом </w:t>
      </w:r>
      <w:r w:rsidR="00E020F9" w:rsidRPr="00E020F9">
        <w:rPr>
          <w:rFonts w:ascii="GHEA Grapalat" w:hAnsi="GHEA Grapalat"/>
          <w:b/>
          <w:sz w:val="24"/>
          <w:szCs w:val="24"/>
        </w:rPr>
        <w:t>HFF-GH-NPTcDzB -2025/5</w:t>
      </w:r>
    </w:p>
    <w:p w14:paraId="2AF90E61" w14:textId="77777777" w:rsidR="00131F0B" w:rsidRPr="00C858FA" w:rsidRDefault="00131F0B" w:rsidP="00131F0B">
      <w:pPr>
        <w:widowControl w:val="0"/>
        <w:spacing w:after="160"/>
        <w:ind w:left="567" w:right="565"/>
        <w:jc w:val="center"/>
        <w:rPr>
          <w:rFonts w:ascii="GHEA Grapalat" w:hAnsi="GHEA Grapalat"/>
          <w:b/>
        </w:rPr>
      </w:pPr>
    </w:p>
    <w:p w14:paraId="2FA95C75" w14:textId="77777777" w:rsidR="00131F0B" w:rsidRPr="00C858FA" w:rsidRDefault="00131F0B" w:rsidP="00131F0B">
      <w:pPr>
        <w:pStyle w:val="BodyTextIndent3"/>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0F4CB758"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0D225F59" w14:textId="77777777" w:rsidR="00131F0B" w:rsidRPr="00C858FA" w:rsidRDefault="00131F0B" w:rsidP="00131F0B">
      <w:pPr>
        <w:widowControl w:val="0"/>
        <w:spacing w:after="160"/>
        <w:ind w:left="567" w:right="565"/>
        <w:jc w:val="center"/>
        <w:rPr>
          <w:rFonts w:ascii="GHEA Grapalat" w:hAnsi="GHEA Grapalat"/>
          <w:b/>
        </w:rPr>
      </w:pPr>
    </w:p>
    <w:p w14:paraId="7AB08B88" w14:textId="77777777" w:rsidR="00131F0B" w:rsidRPr="00C858FA" w:rsidRDefault="00131F0B" w:rsidP="00131F0B">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Strong"/>
          <w:rFonts w:ascii="GHEA Grapalat" w:hAnsi="GHEA Grapalat"/>
          <w:sz w:val="20"/>
          <w:szCs w:val="20"/>
          <w:u w:val="single"/>
          <w:lang w:val="hy-AM"/>
        </w:rPr>
        <w:tab/>
      </w:r>
      <w:r w:rsidRPr="00C858FA">
        <w:rPr>
          <w:rStyle w:val="Strong"/>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61E5D511"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C858FA">
        <w:rPr>
          <w:rStyle w:val="Strong"/>
          <w:rFonts w:ascii="GHEA Grapalat" w:hAnsi="GHEA Grapalat"/>
          <w:sz w:val="20"/>
          <w:szCs w:val="20"/>
        </w:rPr>
        <w:t xml:space="preserve">                                                    </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rPr>
        <w:t xml:space="preserve">           </w:t>
      </w:r>
      <w:r w:rsidRPr="00C858FA">
        <w:rPr>
          <w:rStyle w:val="Strong"/>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492BE656"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Fonts w:eastAsiaTheme="minorHAnsi" w:cstheme="minorBidi"/>
        </w:rPr>
        <w:t xml:space="preserve">    </w:t>
      </w:r>
    </w:p>
    <w:p w14:paraId="34304011"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sz w:val="16"/>
          <w:szCs w:val="16"/>
        </w:rPr>
      </w:pPr>
      <w:r w:rsidRPr="00C858FA">
        <w:rPr>
          <w:rStyle w:val="Strong"/>
          <w:rFonts w:ascii="GHEA Grapalat" w:hAnsi="GHEA Grapalat"/>
          <w:b w:val="0"/>
          <w:sz w:val="18"/>
          <w:szCs w:val="18"/>
        </w:rPr>
        <w:t xml:space="preserve"> </w:t>
      </w:r>
      <w:r w:rsidRPr="00C858FA">
        <w:rPr>
          <w:rStyle w:val="Strong"/>
          <w:rFonts w:ascii="GHEA Grapalat" w:hAnsi="GHEA Grapalat"/>
          <w:b w:val="0"/>
          <w:sz w:val="16"/>
          <w:szCs w:val="16"/>
        </w:rPr>
        <w:t>наименование заказчика                                                                  наименование отобранного участника</w:t>
      </w:r>
    </w:p>
    <w:p w14:paraId="3A16A950" w14:textId="77777777" w:rsidR="00131F0B" w:rsidRPr="00C858FA" w:rsidRDefault="00131F0B" w:rsidP="00131F0B">
      <w:pPr>
        <w:pStyle w:val="NormalWeb"/>
        <w:shd w:val="clear" w:color="auto" w:fill="FFFFFF"/>
        <w:spacing w:before="0" w:beforeAutospacing="0" w:after="0" w:afterAutospacing="0"/>
        <w:ind w:left="-142"/>
        <w:rPr>
          <w:rFonts w:cs="Sylfaen"/>
          <w:sz w:val="16"/>
          <w:szCs w:val="16"/>
          <w:vertAlign w:val="superscript"/>
          <w:lang w:val="hy-AM"/>
        </w:rPr>
      </w:pPr>
      <w:r w:rsidRPr="00C858FA">
        <w:rPr>
          <w:rStyle w:val="Strong"/>
          <w:rFonts w:ascii="GHEA Grapalat" w:hAnsi="GHEA Grapalat"/>
          <w:b w:val="0"/>
          <w:sz w:val="16"/>
          <w:szCs w:val="16"/>
        </w:rPr>
        <w:t xml:space="preserve">                                                                </w:t>
      </w:r>
      <w:r w:rsidRPr="00C858FA">
        <w:rPr>
          <w:rStyle w:val="Strong"/>
          <w:rFonts w:ascii="GHEA Grapalat" w:hAnsi="GHEA Grapalat"/>
          <w:b w:val="0"/>
          <w:sz w:val="16"/>
          <w:szCs w:val="16"/>
          <w:lang w:val="hy-AM"/>
        </w:rPr>
        <w:tab/>
      </w:r>
    </w:p>
    <w:p w14:paraId="126A3370" w14:textId="77777777" w:rsidR="00131F0B" w:rsidRPr="00C858FA" w:rsidRDefault="00131F0B" w:rsidP="00131F0B">
      <w:pPr>
        <w:pStyle w:val="NormalWeb"/>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0F440D35"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40BB629A"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6FC27832"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128A1698"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56918595"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p>
    <w:p w14:paraId="27BE8018"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5244DFD3" w14:textId="77777777" w:rsidR="00131F0B" w:rsidRPr="00616AAA" w:rsidRDefault="00131F0B" w:rsidP="00131F0B">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374B89F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67F8297C"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365C5DB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DB3187">
        <w:rPr>
          <w:rFonts w:ascii="GHEA Grapalat" w:eastAsiaTheme="minorHAnsi" w:hAnsi="GHEA Grapalat" w:cstheme="minorBidi"/>
          <w:sz w:val="18"/>
          <w:szCs w:val="18"/>
        </w:rPr>
        <w:t>*</w:t>
      </w:r>
    </w:p>
    <w:p w14:paraId="10838C33"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21A630C9"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FAA4198"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1A3555C"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7"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320E8F0D" w14:textId="77777777" w:rsidR="00131F0B" w:rsidRPr="00200997" w:rsidRDefault="00F74DA0" w:rsidP="00131F0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номер заключаемого договара</w:t>
      </w:r>
    </w:p>
    <w:p w14:paraId="7392BD63"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p>
    <w:p w14:paraId="5F786CBC" w14:textId="77777777" w:rsidR="00131F0B" w:rsidRPr="00200997" w:rsidRDefault="00F74DA0" w:rsidP="00131F0B">
      <w:pPr>
        <w:pStyle w:val="NormalWeb"/>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29F0462F"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sz w:val="18"/>
          <w:szCs w:val="18"/>
          <w:lang w:val="hy-AM"/>
        </w:rPr>
      </w:pPr>
    </w:p>
    <w:p w14:paraId="01C14368" w14:textId="77777777" w:rsidR="00131F0B" w:rsidRPr="00200997" w:rsidRDefault="00131F0B" w:rsidP="00131F0B">
      <w:pPr>
        <w:pStyle w:val="NormalWeb"/>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6E43A773" w14:textId="77777777" w:rsidR="00131F0B" w:rsidRPr="00200997" w:rsidRDefault="00131F0B" w:rsidP="00131F0B">
      <w:pPr>
        <w:pStyle w:val="NormalWeb"/>
        <w:shd w:val="clear" w:color="auto" w:fill="FFFFFF"/>
        <w:contextualSpacing/>
        <w:jc w:val="center"/>
        <w:rPr>
          <w:rFonts w:eastAsiaTheme="minorHAnsi" w:cstheme="minorBidi"/>
        </w:rPr>
      </w:pPr>
    </w:p>
    <w:p w14:paraId="347BC93D" w14:textId="77777777" w:rsidR="00741367" w:rsidRPr="001666A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0BE3E747" w14:textId="77777777" w:rsidR="00741367" w:rsidRPr="006E181F" w:rsidRDefault="00741367" w:rsidP="00741367">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666A7">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412C5886"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5D4CDC54" w14:textId="77777777" w:rsidR="00131F0B" w:rsidRPr="00B138F3" w:rsidRDefault="00131F0B" w:rsidP="00131F0B">
      <w:pPr>
        <w:pStyle w:val="NormalWeb"/>
        <w:shd w:val="clear" w:color="auto" w:fill="FFFFFF"/>
        <w:contextualSpacing/>
        <w:jc w:val="both"/>
        <w:rPr>
          <w:rStyle w:val="Strong"/>
          <w:rFonts w:ascii="GHEA Grapalat" w:hAnsi="GHEA Grapalat"/>
          <w:b w:val="0"/>
          <w:bCs w:val="0"/>
          <w:sz w:val="20"/>
          <w:szCs w:val="20"/>
        </w:rPr>
      </w:pPr>
    </w:p>
    <w:p w14:paraId="68AD5F93"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E387B2B"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7DA089F" w14:textId="77777777" w:rsidR="00131F0B" w:rsidRPr="00616AAA" w:rsidRDefault="00131F0B" w:rsidP="00131F0B">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42899A19" w14:textId="77777777" w:rsidR="00131F0B" w:rsidRPr="00616AAA" w:rsidRDefault="00131F0B" w:rsidP="00131F0B">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33E97EDC"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1FB4863B"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B8E43C6"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616AAA">
        <w:rPr>
          <w:rStyle w:val="Hyperlink"/>
          <w:rFonts w:ascii="GHEA Grapalat" w:hAnsi="GHEA Grapalat"/>
          <w:color w:val="auto"/>
          <w:sz w:val="20"/>
          <w:szCs w:val="20"/>
          <w:lang w:val="hy-AM"/>
        </w:rPr>
        <w:t>www.procurement.am</w:t>
      </w:r>
      <w:r>
        <w:fldChar w:fldCharType="end"/>
      </w:r>
      <w:r w:rsidRPr="00616AAA">
        <w:rPr>
          <w:rFonts w:ascii="GHEA Grapalat" w:eastAsiaTheme="minorHAnsi" w:hAnsi="GHEA Grapalat" w:cstheme="minorBidi"/>
        </w:rPr>
        <w:t xml:space="preserve"> .</w:t>
      </w:r>
    </w:p>
    <w:p w14:paraId="4BCAE19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13C3B09"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EB1AD6C"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156EA5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3E67F659"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56294C4"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21F1F447"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p>
    <w:p w14:paraId="5A350FCC"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0ABF44E"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FC81D18" w14:textId="77777777" w:rsidR="00131F0B"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B10E381"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31F4B823"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1448DC40"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4A364C4E"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201A2A00"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6C9F76D"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D25D7A2"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1FCE1CD3" w14:textId="77777777" w:rsidR="00131F0B" w:rsidRPr="00AA2E36" w:rsidRDefault="00131F0B" w:rsidP="00131F0B">
      <w:pPr>
        <w:pStyle w:val="NormalWeb"/>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lastRenderedPageBreak/>
        <w:t xml:space="preserve">                                                        </w:t>
      </w:r>
      <w:r w:rsidRPr="00295C31">
        <w:rPr>
          <w:rFonts w:ascii="GHEA Grapalat" w:hAnsi="GHEA Grapalat" w:cs="Sylfaen"/>
          <w:vertAlign w:val="superscript"/>
        </w:rPr>
        <w:t>число, месяц, год</w:t>
      </w:r>
    </w:p>
    <w:p w14:paraId="41347C41" w14:textId="77777777" w:rsidR="00131F0B" w:rsidRPr="00FC3A4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158FACE5"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43E89A84" w14:textId="77777777" w:rsidR="00131F0B" w:rsidRPr="00B138F3" w:rsidRDefault="00131F0B" w:rsidP="00131F0B">
      <w:pPr>
        <w:widowControl w:val="0"/>
        <w:spacing w:after="160"/>
        <w:ind w:left="567" w:right="565"/>
        <w:jc w:val="center"/>
        <w:rPr>
          <w:rFonts w:ascii="GHEA Grapalat" w:hAnsi="GHEA Grapalat"/>
          <w:b/>
        </w:rPr>
      </w:pPr>
    </w:p>
    <w:p w14:paraId="4D7CA52D" w14:textId="77777777" w:rsidR="00131F0B" w:rsidRDefault="00131F0B" w:rsidP="00131F0B">
      <w:pPr>
        <w:rPr>
          <w:rFonts w:ascii="GHEA Grapalat" w:hAnsi="GHEA Grapalat"/>
          <w:b/>
        </w:rPr>
      </w:pPr>
      <w:r>
        <w:rPr>
          <w:rFonts w:ascii="GHEA Grapalat" w:hAnsi="GHEA Grapalat"/>
          <w:b/>
        </w:rPr>
        <w:br w:type="page"/>
      </w:r>
    </w:p>
    <w:p w14:paraId="41D9866A"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51066CE5" w14:textId="7CAF8422"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74525E">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E020F9" w:rsidRPr="00E020F9">
        <w:rPr>
          <w:rFonts w:ascii="GHEA Grapalat" w:hAnsi="GHEA Grapalat"/>
          <w:b/>
          <w:sz w:val="24"/>
          <w:szCs w:val="24"/>
        </w:rPr>
        <w:t>HFF-GH-NPTcDzB -2025/5</w:t>
      </w:r>
    </w:p>
    <w:p w14:paraId="7E8C659A" w14:textId="77777777" w:rsidR="003B2F27" w:rsidRPr="00AD29CE" w:rsidRDefault="003B2F27" w:rsidP="003B2F27">
      <w:pPr>
        <w:widowControl w:val="0"/>
        <w:spacing w:after="160" w:line="360" w:lineRule="auto"/>
        <w:jc w:val="right"/>
        <w:rPr>
          <w:rFonts w:ascii="GHEA Grapalat" w:hAnsi="GHEA Grapalat"/>
          <w:i/>
        </w:rPr>
      </w:pPr>
    </w:p>
    <w:p w14:paraId="6B22D208"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31E07E4F"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3B2F27" w14:paraId="426CFA48" w14:textId="77777777" w:rsidTr="005B7138">
        <w:tc>
          <w:tcPr>
            <w:tcW w:w="4643" w:type="dxa"/>
          </w:tcPr>
          <w:p w14:paraId="0C5A6ADA"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03C1F1FC"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69CA7CA9"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181D5DCD"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39A4455C"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6E05A3A0"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69631CB8"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A51B8C1"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4C298BE5"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0E8AA7A"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28E105CE"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5BA8707F"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67F0AEF9"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1775637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D74CFD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556A3F4"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77DCA59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66C9D63E"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82CE582"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w:t>
      </w:r>
      <w:r w:rsidR="00830C72" w:rsidRPr="00830C72">
        <w:rPr>
          <w:rFonts w:ascii="GHEA Grapalat" w:hAnsi="GHEA Grapalat"/>
          <w:i/>
          <w:sz w:val="20"/>
          <w:szCs w:val="20"/>
        </w:rPr>
        <w:lastRenderedPageBreak/>
        <w:t>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1D6D9607" w14:textId="77777777" w:rsidR="00830C72" w:rsidRDefault="00830C72">
      <w:pPr>
        <w:rPr>
          <w:rFonts w:ascii="GHEA Grapalat" w:hAnsi="GHEA Grapalat"/>
          <w:lang w:val="hy-AM"/>
        </w:rPr>
      </w:pPr>
    </w:p>
    <w:p w14:paraId="1021504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691277EE"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048FDD20"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E22CB2D"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37D939D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238BD0CF"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45D64C6C"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493EA00E"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028F043E"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43A2791E"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w:t>
      </w:r>
      <w:r w:rsidRPr="00675CA2">
        <w:rPr>
          <w:rFonts w:ascii="GHEA Grapalat" w:hAnsi="GHEA Grapalat"/>
        </w:rPr>
        <w:lastRenderedPageBreak/>
        <w:t>дополнительного объема,</w:t>
      </w:r>
    </w:p>
    <w:p w14:paraId="4B0D4F63"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7"/>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58AB717D"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442DB12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27F24930"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14EE815E"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CE5BF34"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14:paraId="34E4EF61"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4DC02CA3"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607D3F3B"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3FEFA85B" w14:textId="77777777" w:rsidR="0034272D" w:rsidRDefault="0034272D" w:rsidP="003B2F27">
      <w:pPr>
        <w:widowControl w:val="0"/>
        <w:spacing w:after="160" w:line="336" w:lineRule="auto"/>
        <w:jc w:val="center"/>
        <w:rPr>
          <w:rFonts w:ascii="GHEA Grapalat" w:hAnsi="GHEA Grapalat"/>
          <w:b/>
        </w:rPr>
      </w:pPr>
    </w:p>
    <w:p w14:paraId="681A7071"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59588088"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8"/>
        <w:t>17</w:t>
      </w:r>
      <w:r>
        <w:rPr>
          <w:rFonts w:ascii="GHEA Grapalat" w:hAnsi="GHEA Grapalat"/>
        </w:rPr>
        <w:t>.</w:t>
      </w:r>
    </w:p>
    <w:p w14:paraId="3347C74F"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3B5FCBC"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7ADACBC"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w:t>
      </w:r>
      <w:r w:rsidR="00076092" w:rsidRPr="00B138F3">
        <w:rPr>
          <w:rFonts w:ascii="GHEA Grapalat" w:hAnsi="GHEA Grapalat"/>
        </w:rPr>
        <w:lastRenderedPageBreak/>
        <w:t xml:space="preserve">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19"/>
        <w:t>18</w:t>
      </w:r>
      <w:r w:rsidRPr="00844C3A">
        <w:rPr>
          <w:rFonts w:ascii="GHEA Grapalat" w:hAnsi="GHEA Grapalat"/>
        </w:rPr>
        <w:t>.</w:t>
      </w:r>
    </w:p>
    <w:p w14:paraId="3CC88C7A"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74C1F889"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5068A644"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59BF5A57"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1CF99B11"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2EBE9E63"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61CF132E"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601FB608"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lastRenderedPageBreak/>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0"/>
        <w:t>19</w:t>
      </w:r>
    </w:p>
    <w:p w14:paraId="3B974772" w14:textId="77777777" w:rsidR="003B2F27" w:rsidRPr="00AD29CE" w:rsidRDefault="003B2F27" w:rsidP="003B2F27">
      <w:pPr>
        <w:widowControl w:val="0"/>
        <w:spacing w:after="160" w:line="360" w:lineRule="auto"/>
        <w:ind w:firstLine="720"/>
        <w:jc w:val="center"/>
        <w:rPr>
          <w:rFonts w:ascii="GHEA Grapalat" w:hAnsi="GHEA Grapalat" w:cs="Sylfaen"/>
        </w:rPr>
      </w:pPr>
    </w:p>
    <w:p w14:paraId="359CA187" w14:textId="77777777" w:rsidR="00D932B2" w:rsidRDefault="00D932B2">
      <w:pPr>
        <w:rPr>
          <w:rFonts w:ascii="GHEA Grapalat" w:hAnsi="GHEA Grapalat"/>
          <w:b/>
        </w:rPr>
      </w:pPr>
      <w:r>
        <w:rPr>
          <w:rFonts w:ascii="GHEA Grapalat" w:hAnsi="GHEA Grapalat"/>
          <w:b/>
        </w:rPr>
        <w:br w:type="page"/>
      </w:r>
    </w:p>
    <w:p w14:paraId="54ED8BF6"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381F46F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2F343F5" w14:textId="0F18FCAE"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6982E4F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5D97E00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67B55A0" w14:textId="50029B9F" w:rsidR="003B2F27" w:rsidRPr="00E020F9" w:rsidRDefault="003B2F27" w:rsidP="003B2F27">
      <w:pPr>
        <w:widowControl w:val="0"/>
        <w:tabs>
          <w:tab w:val="left" w:pos="1134"/>
        </w:tabs>
        <w:spacing w:after="160" w:line="360" w:lineRule="auto"/>
        <w:ind w:firstLine="567"/>
        <w:jc w:val="both"/>
        <w:rPr>
          <w:rFonts w:ascii="GHEA Grapalat" w:hAnsi="GHEA Grapalat"/>
          <w:lang w:val="en-GB"/>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p>
    <w:p w14:paraId="64909B1D"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A9B860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5B714987" w14:textId="77777777" w:rsidR="003B2F27" w:rsidRPr="00AD29CE" w:rsidRDefault="003B2F27" w:rsidP="003B2F27">
      <w:pPr>
        <w:widowControl w:val="0"/>
        <w:spacing w:after="160" w:line="360" w:lineRule="auto"/>
        <w:ind w:firstLine="720"/>
        <w:jc w:val="center"/>
        <w:rPr>
          <w:rFonts w:ascii="GHEA Grapalat" w:hAnsi="GHEA Grapalat" w:cs="Sylfaen"/>
        </w:rPr>
      </w:pPr>
    </w:p>
    <w:p w14:paraId="241EA679"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14:paraId="46E52F0C"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14AB6F3" w14:textId="77777777" w:rsidR="0043443E" w:rsidRPr="00E661BE" w:rsidRDefault="0043443E" w:rsidP="00810966">
      <w:pPr>
        <w:jc w:val="center"/>
        <w:rPr>
          <w:rFonts w:ascii="GHEA Grapalat" w:hAnsi="GHEA Grapalat"/>
          <w:b/>
        </w:rPr>
      </w:pPr>
    </w:p>
    <w:p w14:paraId="0A596F15"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24073433" w14:textId="77777777" w:rsidR="0043443E" w:rsidRPr="00E661BE" w:rsidRDefault="0043443E" w:rsidP="00810966">
      <w:pPr>
        <w:jc w:val="center"/>
        <w:rPr>
          <w:rFonts w:ascii="GHEA Grapalat" w:hAnsi="GHEA Grapalat" w:cs="Sylfaen"/>
          <w:b/>
        </w:rPr>
      </w:pPr>
    </w:p>
    <w:p w14:paraId="436A4B83"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5FDFC943"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1"/>
        <w:t>21</w:t>
      </w:r>
    </w:p>
    <w:p w14:paraId="2739060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A90997"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w:t>
      </w:r>
      <w:r w:rsidRPr="00844C3A">
        <w:rPr>
          <w:rFonts w:ascii="GHEA Grapalat" w:hAnsi="GHEA Grapalat"/>
          <w:spacing w:val="-4"/>
        </w:rPr>
        <w:lastRenderedPageBreak/>
        <w:t>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CE1D7E5"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5F245790"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0401452"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5583B93"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4F2293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9238F92"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6447D284"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w:t>
      </w:r>
      <w:r w:rsidRPr="00AD29CE">
        <w:rPr>
          <w:rFonts w:ascii="GHEA Grapalat" w:hAnsi="GHEA Grapalat"/>
        </w:rPr>
        <w:lastRenderedPageBreak/>
        <w:t>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FootnoteReference"/>
          <w:rFonts w:ascii="GHEA Grapalat" w:hAnsi="GHEA Grapalat"/>
        </w:rPr>
        <w:footnoteReference w:customMarkFollows="1" w:id="22"/>
        <w:t>22</w:t>
      </w:r>
    </w:p>
    <w:p w14:paraId="3264032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23"/>
        <w:t>23</w:t>
      </w:r>
      <w:r w:rsidRPr="00AD29CE">
        <w:rPr>
          <w:rFonts w:ascii="GHEA Grapalat" w:hAnsi="GHEA Grapalat"/>
        </w:rPr>
        <w:t>.</w:t>
      </w:r>
    </w:p>
    <w:p w14:paraId="41DA7412"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4A39C25"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3AA2DD4"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AD29CE">
        <w:rPr>
          <w:rFonts w:ascii="GHEA Grapalat" w:hAnsi="GHEA Grapalat"/>
        </w:rPr>
        <w:lastRenderedPageBreak/>
        <w:t>регулирующими отношения, связанные с данными сделками, и за них ответственен Исполнитель.</w:t>
      </w:r>
    </w:p>
    <w:p w14:paraId="72ACF78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70A1DEBF"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0CEB2F6A" w14:textId="77777777"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w:t>
      </w:r>
      <w:r w:rsidR="001802E6" w:rsidRPr="00B43171">
        <w:rPr>
          <w:rStyle w:val="ezkurwreuab5ozgtqnkl"/>
          <w:rFonts w:ascii="GHEA Grapalat" w:hAnsi="GHEA Grapalat"/>
        </w:rPr>
        <w:lastRenderedPageBreak/>
        <w:t xml:space="preserve">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3586A9E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0A301BAC"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72A23D6B"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51B2AF4" w14:textId="77777777"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14:paraId="0E4BC0DD" w14:textId="77777777"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w:t>
      </w:r>
      <w:r w:rsidR="00936F41" w:rsidRPr="00842146">
        <w:rPr>
          <w:rFonts w:ascii="GHEA Grapalat" w:hAnsi="GHEA Grapalat"/>
        </w:rPr>
        <w:t xml:space="preserve"> </w:t>
      </w:r>
      <w:r w:rsidR="00936F41">
        <w:rPr>
          <w:rFonts w:ascii="GHEA Grapalat" w:hAnsi="GHEA Grapalat"/>
        </w:rPr>
        <w:t xml:space="preserve"> </w:t>
      </w:r>
    </w:p>
    <w:p w14:paraId="0B32992F" w14:textId="77777777" w:rsidR="000F7EC6" w:rsidRPr="00A915F5" w:rsidRDefault="000F7EC6" w:rsidP="000F7EC6">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2F2B4AB6" w14:textId="77777777"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течение </w:t>
      </w:r>
      <w:r w:rsidR="00DF4121" w:rsidRPr="00506E29">
        <w:rPr>
          <w:rFonts w:ascii="GHEA Grapalat" w:hAnsi="GHEA Grapalat"/>
        </w:rPr>
        <w:t xml:space="preserve"> -----------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2ADDE928" w14:textId="77777777" w:rsidR="003B2F27" w:rsidRPr="00AD29CE" w:rsidRDefault="003B2F27" w:rsidP="003B2F27">
      <w:pPr>
        <w:widowControl w:val="0"/>
        <w:spacing w:after="160" w:line="360" w:lineRule="auto"/>
        <w:rPr>
          <w:rFonts w:ascii="GHEA Grapalat" w:hAnsi="GHEA Grapalat"/>
        </w:rPr>
      </w:pPr>
    </w:p>
    <w:p w14:paraId="1E46707C"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4536C83" w14:textId="77777777" w:rsidTr="005B7138">
        <w:trPr>
          <w:jc w:val="center"/>
        </w:trPr>
        <w:tc>
          <w:tcPr>
            <w:tcW w:w="4536" w:type="dxa"/>
          </w:tcPr>
          <w:p w14:paraId="0F560D6E"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34DFA44"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11870395"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3A12ECB" w14:textId="77777777" w:rsidR="003B2F27" w:rsidRDefault="003B2F27" w:rsidP="005B7138">
            <w:pPr>
              <w:widowControl w:val="0"/>
              <w:spacing w:after="160" w:line="360" w:lineRule="auto"/>
              <w:jc w:val="center"/>
              <w:rPr>
                <w:rFonts w:ascii="GHEA Grapalat" w:hAnsi="GHEA Grapalat"/>
                <w:lang w:val="en-US"/>
              </w:rPr>
            </w:pPr>
          </w:p>
          <w:p w14:paraId="598CD60B"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0AFC5BF6"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0E60986E"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AC45FF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AA1924B" w14:textId="77777777" w:rsidR="003B2F27" w:rsidRDefault="003B2F27" w:rsidP="005B7138">
            <w:pPr>
              <w:widowControl w:val="0"/>
              <w:spacing w:after="160" w:line="360" w:lineRule="auto"/>
              <w:jc w:val="center"/>
              <w:rPr>
                <w:rFonts w:ascii="GHEA Grapalat" w:hAnsi="GHEA Grapalat"/>
                <w:lang w:val="en-US"/>
              </w:rPr>
            </w:pPr>
          </w:p>
          <w:p w14:paraId="337616BF"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1F76B03D" w14:textId="77777777" w:rsidR="003B2F27" w:rsidRPr="00AD29CE" w:rsidRDefault="003B2F27" w:rsidP="003B2F27">
      <w:pPr>
        <w:widowControl w:val="0"/>
        <w:spacing w:after="160" w:line="360" w:lineRule="auto"/>
        <w:ind w:firstLine="709"/>
        <w:jc w:val="center"/>
        <w:rPr>
          <w:rFonts w:ascii="GHEA Grapalat" w:hAnsi="GHEA Grapalat"/>
          <w:b/>
        </w:rPr>
      </w:pPr>
    </w:p>
    <w:p w14:paraId="2753D50D"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62112BC"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4DD8AD48" w14:textId="77777777"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0C7C8E15" w14:textId="77777777"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216376D3" w14:textId="77777777"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14:paraId="7FD24328" w14:textId="77777777"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14:paraId="406752D0"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14:paraId="4D8DD7F8" w14:textId="1140E1BF" w:rsidR="00E020F9" w:rsidRPr="00AD29CE" w:rsidRDefault="00E020F9" w:rsidP="00E020F9">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Pr>
          <w:rFonts w:ascii="GHEA Grapalat" w:hAnsi="GHEA Grapalat"/>
          <w:i/>
        </w:rPr>
        <w:t xml:space="preserve"> </w:t>
      </w:r>
      <w:r>
        <w:rPr>
          <w:rFonts w:ascii="GHEA Grapalat" w:hAnsi="GHEA Grapalat"/>
          <w:b/>
          <w:i/>
        </w:rPr>
        <w:t>HFF-GH-NPTcDzB -2025/</w:t>
      </w:r>
      <w:r w:rsidRPr="00E020F9">
        <w:rPr>
          <w:rFonts w:ascii="GHEA Grapalat" w:hAnsi="GHEA Grapalat"/>
          <w:b/>
          <w:i/>
        </w:rPr>
        <w:t>5</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025</w:t>
      </w:r>
      <w:r w:rsidRPr="00AD29CE">
        <w:rPr>
          <w:rFonts w:ascii="GHEA Grapalat" w:hAnsi="GHEA Grapalat"/>
          <w:i/>
        </w:rPr>
        <w:t>г.</w:t>
      </w:r>
    </w:p>
    <w:p w14:paraId="55A32321" w14:textId="77777777" w:rsidR="00E020F9" w:rsidRPr="00AD29CE" w:rsidRDefault="00E020F9" w:rsidP="00E020F9">
      <w:pPr>
        <w:widowControl w:val="0"/>
        <w:spacing w:after="160" w:line="360" w:lineRule="auto"/>
        <w:jc w:val="center"/>
        <w:rPr>
          <w:rFonts w:ascii="GHEA Grapalat" w:hAnsi="GHEA Grapalat"/>
        </w:rPr>
      </w:pPr>
    </w:p>
    <w:p w14:paraId="6E878140" w14:textId="77777777" w:rsidR="00E020F9" w:rsidRPr="00E40AC8" w:rsidRDefault="00E020F9" w:rsidP="00E020F9">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4"/>
        <w:t>*</w:t>
      </w:r>
    </w:p>
    <w:p w14:paraId="5F767367" w14:textId="77777777" w:rsidR="00E020F9" w:rsidRPr="00AD29CE" w:rsidRDefault="00E020F9" w:rsidP="00E020F9">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2028"/>
        <w:gridCol w:w="1590"/>
        <w:gridCol w:w="1229"/>
        <w:gridCol w:w="1409"/>
        <w:gridCol w:w="860"/>
        <w:gridCol w:w="937"/>
        <w:gridCol w:w="1173"/>
      </w:tblGrid>
      <w:tr w:rsidR="00E020F9" w:rsidRPr="00E40AC8" w14:paraId="5C84B55A" w14:textId="77777777" w:rsidTr="00411C61">
        <w:trPr>
          <w:trHeight w:val="422"/>
          <w:jc w:val="center"/>
        </w:trPr>
        <w:tc>
          <w:tcPr>
            <w:tcW w:w="11197" w:type="dxa"/>
            <w:gridSpan w:val="8"/>
          </w:tcPr>
          <w:p w14:paraId="5E3619B2"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Услуги</w:t>
            </w:r>
          </w:p>
        </w:tc>
      </w:tr>
      <w:tr w:rsidR="00E020F9" w:rsidRPr="00E40AC8" w14:paraId="04B5D88D" w14:textId="77777777" w:rsidTr="00411C61">
        <w:trPr>
          <w:trHeight w:val="247"/>
          <w:jc w:val="center"/>
        </w:trPr>
        <w:tc>
          <w:tcPr>
            <w:tcW w:w="1971" w:type="dxa"/>
            <w:vMerge w:val="restart"/>
            <w:vAlign w:val="center"/>
          </w:tcPr>
          <w:p w14:paraId="6A2E28EA"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28" w:type="dxa"/>
            <w:vMerge w:val="restart"/>
            <w:vAlign w:val="center"/>
          </w:tcPr>
          <w:p w14:paraId="07E49671"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0" w:type="dxa"/>
            <w:vMerge w:val="restart"/>
            <w:vAlign w:val="center"/>
          </w:tcPr>
          <w:p w14:paraId="676C2312"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29" w:type="dxa"/>
            <w:vMerge w:val="restart"/>
            <w:vAlign w:val="center"/>
          </w:tcPr>
          <w:p w14:paraId="3A8A6852"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09" w:type="dxa"/>
            <w:vMerge w:val="restart"/>
            <w:vAlign w:val="center"/>
          </w:tcPr>
          <w:p w14:paraId="6AD0D226"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60" w:type="dxa"/>
            <w:vMerge w:val="restart"/>
            <w:vAlign w:val="center"/>
          </w:tcPr>
          <w:p w14:paraId="681AFD21"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общий объем</w:t>
            </w:r>
          </w:p>
        </w:tc>
        <w:tc>
          <w:tcPr>
            <w:tcW w:w="2110" w:type="dxa"/>
            <w:gridSpan w:val="2"/>
            <w:vAlign w:val="center"/>
          </w:tcPr>
          <w:p w14:paraId="6E6DC89B"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E020F9" w:rsidRPr="00E40AC8" w14:paraId="349FDF26" w14:textId="77777777" w:rsidTr="00411C61">
        <w:trPr>
          <w:trHeight w:val="501"/>
          <w:jc w:val="center"/>
        </w:trPr>
        <w:tc>
          <w:tcPr>
            <w:tcW w:w="1971" w:type="dxa"/>
            <w:vMerge/>
            <w:vAlign w:val="center"/>
          </w:tcPr>
          <w:p w14:paraId="4F413E9C" w14:textId="77777777" w:rsidR="00E020F9" w:rsidRPr="00E40AC8" w:rsidRDefault="00E020F9" w:rsidP="00411C61">
            <w:pPr>
              <w:widowControl w:val="0"/>
              <w:spacing w:after="120"/>
              <w:jc w:val="center"/>
              <w:rPr>
                <w:rFonts w:ascii="GHEA Grapalat" w:hAnsi="GHEA Grapalat"/>
                <w:sz w:val="20"/>
              </w:rPr>
            </w:pPr>
          </w:p>
        </w:tc>
        <w:tc>
          <w:tcPr>
            <w:tcW w:w="2028" w:type="dxa"/>
            <w:vMerge/>
            <w:vAlign w:val="center"/>
          </w:tcPr>
          <w:p w14:paraId="150BD904" w14:textId="77777777" w:rsidR="00E020F9" w:rsidRPr="00E40AC8" w:rsidRDefault="00E020F9" w:rsidP="00411C61">
            <w:pPr>
              <w:widowControl w:val="0"/>
              <w:spacing w:after="120"/>
              <w:jc w:val="center"/>
              <w:rPr>
                <w:rFonts w:ascii="GHEA Grapalat" w:hAnsi="GHEA Grapalat"/>
                <w:sz w:val="20"/>
              </w:rPr>
            </w:pPr>
          </w:p>
        </w:tc>
        <w:tc>
          <w:tcPr>
            <w:tcW w:w="1590" w:type="dxa"/>
            <w:vMerge/>
            <w:vAlign w:val="center"/>
          </w:tcPr>
          <w:p w14:paraId="029128FA" w14:textId="77777777" w:rsidR="00E020F9" w:rsidRPr="00E40AC8" w:rsidRDefault="00E020F9" w:rsidP="00411C61">
            <w:pPr>
              <w:widowControl w:val="0"/>
              <w:spacing w:after="120"/>
              <w:jc w:val="center"/>
              <w:rPr>
                <w:rFonts w:ascii="GHEA Grapalat" w:hAnsi="GHEA Grapalat"/>
                <w:sz w:val="20"/>
              </w:rPr>
            </w:pPr>
          </w:p>
        </w:tc>
        <w:tc>
          <w:tcPr>
            <w:tcW w:w="1229" w:type="dxa"/>
            <w:vMerge/>
            <w:vAlign w:val="center"/>
          </w:tcPr>
          <w:p w14:paraId="15DDACFB" w14:textId="77777777" w:rsidR="00E020F9" w:rsidRPr="00E40AC8" w:rsidRDefault="00E020F9" w:rsidP="00411C61">
            <w:pPr>
              <w:widowControl w:val="0"/>
              <w:spacing w:after="120"/>
              <w:jc w:val="center"/>
              <w:rPr>
                <w:rFonts w:ascii="GHEA Grapalat" w:hAnsi="GHEA Grapalat"/>
                <w:sz w:val="20"/>
              </w:rPr>
            </w:pPr>
          </w:p>
        </w:tc>
        <w:tc>
          <w:tcPr>
            <w:tcW w:w="1409" w:type="dxa"/>
            <w:vMerge/>
            <w:vAlign w:val="center"/>
          </w:tcPr>
          <w:p w14:paraId="7441C876" w14:textId="77777777" w:rsidR="00E020F9" w:rsidRPr="00E40AC8" w:rsidRDefault="00E020F9" w:rsidP="00411C61">
            <w:pPr>
              <w:widowControl w:val="0"/>
              <w:spacing w:after="120"/>
              <w:jc w:val="center"/>
              <w:rPr>
                <w:rFonts w:ascii="GHEA Grapalat" w:hAnsi="GHEA Grapalat"/>
                <w:sz w:val="20"/>
              </w:rPr>
            </w:pPr>
          </w:p>
        </w:tc>
        <w:tc>
          <w:tcPr>
            <w:tcW w:w="860" w:type="dxa"/>
            <w:vMerge/>
            <w:vAlign w:val="center"/>
          </w:tcPr>
          <w:p w14:paraId="1AB45F50" w14:textId="77777777" w:rsidR="00E020F9" w:rsidRPr="00E40AC8" w:rsidRDefault="00E020F9" w:rsidP="00411C61">
            <w:pPr>
              <w:widowControl w:val="0"/>
              <w:spacing w:after="120"/>
              <w:jc w:val="center"/>
              <w:rPr>
                <w:rFonts w:ascii="GHEA Grapalat" w:hAnsi="GHEA Grapalat"/>
                <w:sz w:val="20"/>
              </w:rPr>
            </w:pPr>
          </w:p>
        </w:tc>
        <w:tc>
          <w:tcPr>
            <w:tcW w:w="937" w:type="dxa"/>
            <w:vAlign w:val="center"/>
          </w:tcPr>
          <w:p w14:paraId="14B95110"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адрес</w:t>
            </w:r>
          </w:p>
        </w:tc>
        <w:tc>
          <w:tcPr>
            <w:tcW w:w="1173" w:type="dxa"/>
            <w:vAlign w:val="center"/>
          </w:tcPr>
          <w:p w14:paraId="246793DA" w14:textId="77777777" w:rsidR="00E020F9" w:rsidRPr="00E40AC8" w:rsidRDefault="00E020F9" w:rsidP="00411C61">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5"/>
              <w:t>**</w:t>
            </w:r>
          </w:p>
        </w:tc>
      </w:tr>
      <w:tr w:rsidR="00E020F9" w:rsidRPr="00E40AC8" w14:paraId="63E44B74" w14:textId="77777777" w:rsidTr="00411C61">
        <w:trPr>
          <w:trHeight w:val="277"/>
          <w:jc w:val="center"/>
        </w:trPr>
        <w:tc>
          <w:tcPr>
            <w:tcW w:w="1971" w:type="dxa"/>
            <w:vAlign w:val="center"/>
          </w:tcPr>
          <w:p w14:paraId="74407D2F" w14:textId="77777777" w:rsidR="00E020F9" w:rsidRPr="00E40AC8" w:rsidRDefault="00E020F9" w:rsidP="00411C61">
            <w:pPr>
              <w:widowControl w:val="0"/>
              <w:spacing w:after="120"/>
              <w:jc w:val="center"/>
              <w:rPr>
                <w:rFonts w:ascii="GHEA Grapalat" w:hAnsi="GHEA Grapalat"/>
                <w:sz w:val="20"/>
              </w:rPr>
            </w:pPr>
          </w:p>
        </w:tc>
        <w:tc>
          <w:tcPr>
            <w:tcW w:w="2028" w:type="dxa"/>
            <w:vAlign w:val="center"/>
          </w:tcPr>
          <w:p w14:paraId="690F5FBE" w14:textId="77777777" w:rsidR="00E020F9" w:rsidRPr="00E40AC8" w:rsidRDefault="00E020F9" w:rsidP="00411C61">
            <w:pPr>
              <w:widowControl w:val="0"/>
              <w:spacing w:after="120"/>
              <w:jc w:val="center"/>
              <w:rPr>
                <w:rFonts w:ascii="GHEA Grapalat" w:hAnsi="GHEA Grapalat"/>
                <w:sz w:val="20"/>
              </w:rPr>
            </w:pPr>
          </w:p>
        </w:tc>
        <w:tc>
          <w:tcPr>
            <w:tcW w:w="1590" w:type="dxa"/>
            <w:vAlign w:val="center"/>
          </w:tcPr>
          <w:p w14:paraId="0DD8FCFA" w14:textId="77777777" w:rsidR="00E020F9" w:rsidRPr="00E40AC8" w:rsidRDefault="00E020F9" w:rsidP="00411C61">
            <w:pPr>
              <w:widowControl w:val="0"/>
              <w:spacing w:after="120"/>
              <w:jc w:val="center"/>
              <w:rPr>
                <w:rFonts w:ascii="GHEA Grapalat" w:hAnsi="GHEA Grapalat"/>
                <w:sz w:val="20"/>
              </w:rPr>
            </w:pPr>
          </w:p>
        </w:tc>
        <w:tc>
          <w:tcPr>
            <w:tcW w:w="1229" w:type="dxa"/>
            <w:vAlign w:val="center"/>
          </w:tcPr>
          <w:p w14:paraId="586DCD73" w14:textId="77777777" w:rsidR="00E020F9" w:rsidRPr="00E40AC8" w:rsidRDefault="00E020F9" w:rsidP="00411C61">
            <w:pPr>
              <w:widowControl w:val="0"/>
              <w:spacing w:after="120"/>
              <w:jc w:val="center"/>
              <w:rPr>
                <w:rFonts w:ascii="GHEA Grapalat" w:hAnsi="GHEA Grapalat"/>
                <w:sz w:val="20"/>
              </w:rPr>
            </w:pPr>
          </w:p>
        </w:tc>
        <w:tc>
          <w:tcPr>
            <w:tcW w:w="1409" w:type="dxa"/>
            <w:vAlign w:val="center"/>
          </w:tcPr>
          <w:p w14:paraId="076F8B53" w14:textId="77777777" w:rsidR="00E020F9" w:rsidRPr="00E40AC8" w:rsidRDefault="00E020F9" w:rsidP="00411C61">
            <w:pPr>
              <w:widowControl w:val="0"/>
              <w:spacing w:after="120"/>
              <w:jc w:val="center"/>
              <w:rPr>
                <w:rFonts w:ascii="GHEA Grapalat" w:hAnsi="GHEA Grapalat"/>
                <w:sz w:val="20"/>
              </w:rPr>
            </w:pPr>
          </w:p>
        </w:tc>
        <w:tc>
          <w:tcPr>
            <w:tcW w:w="860" w:type="dxa"/>
            <w:vAlign w:val="center"/>
          </w:tcPr>
          <w:p w14:paraId="5D409AC2" w14:textId="77777777" w:rsidR="00E020F9" w:rsidRPr="00E40AC8" w:rsidRDefault="00E020F9" w:rsidP="00411C61">
            <w:pPr>
              <w:widowControl w:val="0"/>
              <w:spacing w:after="120"/>
              <w:jc w:val="center"/>
              <w:rPr>
                <w:rFonts w:ascii="GHEA Grapalat" w:hAnsi="GHEA Grapalat"/>
                <w:sz w:val="20"/>
              </w:rPr>
            </w:pPr>
          </w:p>
        </w:tc>
        <w:tc>
          <w:tcPr>
            <w:tcW w:w="937" w:type="dxa"/>
            <w:vAlign w:val="center"/>
          </w:tcPr>
          <w:p w14:paraId="127DF9BE" w14:textId="77777777" w:rsidR="00E020F9" w:rsidRPr="00E40AC8" w:rsidRDefault="00E020F9" w:rsidP="00411C61">
            <w:pPr>
              <w:widowControl w:val="0"/>
              <w:spacing w:after="120"/>
              <w:jc w:val="center"/>
              <w:rPr>
                <w:rFonts w:ascii="GHEA Grapalat" w:hAnsi="GHEA Grapalat"/>
                <w:sz w:val="20"/>
              </w:rPr>
            </w:pPr>
          </w:p>
        </w:tc>
        <w:tc>
          <w:tcPr>
            <w:tcW w:w="1173" w:type="dxa"/>
            <w:vAlign w:val="center"/>
          </w:tcPr>
          <w:p w14:paraId="05E2ABC5" w14:textId="77777777" w:rsidR="00E020F9" w:rsidRPr="00E40AC8" w:rsidRDefault="00E020F9" w:rsidP="00411C61">
            <w:pPr>
              <w:widowControl w:val="0"/>
              <w:spacing w:after="120"/>
              <w:jc w:val="center"/>
              <w:rPr>
                <w:rFonts w:ascii="GHEA Grapalat" w:hAnsi="GHEA Grapalat"/>
                <w:sz w:val="20"/>
              </w:rPr>
            </w:pPr>
          </w:p>
        </w:tc>
      </w:tr>
      <w:tr w:rsidR="00E020F9" w:rsidRPr="00E40AC8" w14:paraId="445EAA2E" w14:textId="77777777" w:rsidTr="00411C61">
        <w:trPr>
          <w:trHeight w:val="439"/>
          <w:jc w:val="center"/>
        </w:trPr>
        <w:tc>
          <w:tcPr>
            <w:tcW w:w="1971" w:type="dxa"/>
            <w:vAlign w:val="center"/>
          </w:tcPr>
          <w:p w14:paraId="482F8565" w14:textId="77777777" w:rsidR="00E020F9" w:rsidRPr="00E40AC8" w:rsidRDefault="00E020F9" w:rsidP="00411C61">
            <w:pPr>
              <w:widowControl w:val="0"/>
              <w:spacing w:after="120"/>
              <w:jc w:val="center"/>
              <w:rPr>
                <w:rFonts w:ascii="GHEA Grapalat" w:hAnsi="GHEA Grapalat"/>
                <w:sz w:val="20"/>
              </w:rPr>
            </w:pPr>
            <w:r>
              <w:rPr>
                <w:rFonts w:ascii="GHEA Grapalat" w:hAnsi="GHEA Grapalat"/>
                <w:sz w:val="20"/>
              </w:rPr>
              <w:t>1</w:t>
            </w:r>
          </w:p>
        </w:tc>
        <w:tc>
          <w:tcPr>
            <w:tcW w:w="2028" w:type="dxa"/>
            <w:vAlign w:val="center"/>
          </w:tcPr>
          <w:p w14:paraId="621D4EE1" w14:textId="77777777" w:rsidR="00E020F9" w:rsidRPr="00B75036" w:rsidRDefault="00E020F9" w:rsidP="00411C61">
            <w:pPr>
              <w:widowControl w:val="0"/>
              <w:spacing w:after="120"/>
              <w:jc w:val="center"/>
              <w:rPr>
                <w:rFonts w:ascii="GHEA Grapalat" w:hAnsi="GHEA Grapalat"/>
                <w:sz w:val="20"/>
                <w:lang w:val="en-GB"/>
              </w:rPr>
            </w:pPr>
            <w:r>
              <w:rPr>
                <w:rFonts w:ascii="GHEA Grapalat" w:hAnsi="GHEA Grapalat"/>
                <w:sz w:val="18"/>
                <w:szCs w:val="18"/>
                <w:lang w:val="hy-AM"/>
              </w:rPr>
              <w:t>50531140</w:t>
            </w:r>
            <w:r>
              <w:rPr>
                <w:rFonts w:ascii="GHEA Grapalat" w:hAnsi="GHEA Grapalat"/>
                <w:sz w:val="18"/>
                <w:szCs w:val="18"/>
                <w:lang w:val="en-GB"/>
              </w:rPr>
              <w:t>/01</w:t>
            </w:r>
          </w:p>
        </w:tc>
        <w:tc>
          <w:tcPr>
            <w:tcW w:w="1590" w:type="dxa"/>
            <w:vAlign w:val="center"/>
          </w:tcPr>
          <w:p w14:paraId="1967E9C1" w14:textId="77777777" w:rsidR="00E020F9" w:rsidRPr="00E40AC8" w:rsidRDefault="00E020F9" w:rsidP="00411C61">
            <w:pPr>
              <w:widowControl w:val="0"/>
              <w:spacing w:after="120"/>
              <w:jc w:val="center"/>
              <w:rPr>
                <w:rFonts w:ascii="GHEA Grapalat" w:hAnsi="GHEA Grapalat"/>
                <w:sz w:val="20"/>
              </w:rPr>
            </w:pPr>
            <w:r>
              <w:rPr>
                <w:rFonts w:ascii="GHEA Grapalat" w:hAnsi="GHEA Grapalat" w:cs="Sylfaen"/>
                <w:sz w:val="20"/>
                <w:szCs w:val="20"/>
              </w:rPr>
              <w:t>Экспертиза проектно-сметной документации строительства футбольной академии в общине Давташен г. Еревана.РА</w:t>
            </w:r>
          </w:p>
        </w:tc>
        <w:tc>
          <w:tcPr>
            <w:tcW w:w="1229" w:type="dxa"/>
            <w:vAlign w:val="center"/>
          </w:tcPr>
          <w:p w14:paraId="427F46B0" w14:textId="77777777" w:rsidR="00E020F9" w:rsidRPr="00E40AC8" w:rsidRDefault="00E020F9" w:rsidP="00411C61">
            <w:pPr>
              <w:widowControl w:val="0"/>
              <w:spacing w:after="120"/>
              <w:jc w:val="center"/>
              <w:rPr>
                <w:rFonts w:ascii="GHEA Grapalat" w:hAnsi="GHEA Grapalat"/>
                <w:sz w:val="20"/>
              </w:rPr>
            </w:pPr>
            <w:r>
              <w:rPr>
                <w:rFonts w:ascii="GHEA Grapalat" w:hAnsi="GHEA Grapalat"/>
                <w:sz w:val="18"/>
                <w:szCs w:val="18"/>
                <w:lang w:val="hy-AM"/>
              </w:rPr>
              <w:t>АМД</w:t>
            </w:r>
          </w:p>
        </w:tc>
        <w:tc>
          <w:tcPr>
            <w:tcW w:w="1409" w:type="dxa"/>
            <w:vAlign w:val="center"/>
          </w:tcPr>
          <w:p w14:paraId="27C7A2E8" w14:textId="77777777" w:rsidR="00E020F9" w:rsidRPr="00E40AC8" w:rsidRDefault="00E020F9" w:rsidP="00411C61">
            <w:pPr>
              <w:widowControl w:val="0"/>
              <w:spacing w:after="120"/>
              <w:jc w:val="center"/>
              <w:rPr>
                <w:rFonts w:ascii="GHEA Grapalat" w:hAnsi="GHEA Grapalat"/>
                <w:sz w:val="20"/>
              </w:rPr>
            </w:pPr>
            <w:r>
              <w:rPr>
                <w:rFonts w:ascii="Sylfaen" w:hAnsi="Sylfaen" w:cs="Sylfaen"/>
                <w:sz w:val="20"/>
                <w:szCs w:val="20"/>
              </w:rPr>
              <w:t>3 750 000</w:t>
            </w:r>
          </w:p>
        </w:tc>
        <w:tc>
          <w:tcPr>
            <w:tcW w:w="860" w:type="dxa"/>
            <w:vAlign w:val="center"/>
          </w:tcPr>
          <w:p w14:paraId="30C1775F" w14:textId="77777777" w:rsidR="00E020F9" w:rsidRPr="00E40AC8" w:rsidRDefault="00E020F9" w:rsidP="00411C61">
            <w:pPr>
              <w:widowControl w:val="0"/>
              <w:spacing w:after="120"/>
              <w:jc w:val="center"/>
              <w:rPr>
                <w:rFonts w:ascii="GHEA Grapalat" w:hAnsi="GHEA Grapalat"/>
                <w:sz w:val="20"/>
              </w:rPr>
            </w:pPr>
            <w:r>
              <w:rPr>
                <w:rFonts w:ascii="GHEA Grapalat" w:hAnsi="GHEA Grapalat"/>
                <w:sz w:val="18"/>
                <w:szCs w:val="18"/>
                <w:lang w:val="hy-AM"/>
              </w:rPr>
              <w:t>1</w:t>
            </w:r>
          </w:p>
        </w:tc>
        <w:tc>
          <w:tcPr>
            <w:tcW w:w="937" w:type="dxa"/>
            <w:vAlign w:val="center"/>
          </w:tcPr>
          <w:p w14:paraId="090D503B" w14:textId="77777777" w:rsidR="00E020F9" w:rsidRPr="00E40AC8" w:rsidRDefault="00E020F9" w:rsidP="00411C61">
            <w:pPr>
              <w:widowControl w:val="0"/>
              <w:spacing w:after="120"/>
              <w:jc w:val="center"/>
              <w:rPr>
                <w:rFonts w:ascii="GHEA Grapalat" w:hAnsi="GHEA Grapalat"/>
                <w:sz w:val="20"/>
              </w:rPr>
            </w:pPr>
            <w:r>
              <w:rPr>
                <w:rFonts w:ascii="GHEA Grapalat" w:hAnsi="GHEA Grapalat"/>
                <w:sz w:val="18"/>
                <w:szCs w:val="18"/>
                <w:lang w:val="hy-AM"/>
              </w:rPr>
              <w:t xml:space="preserve">РА, гр. Ереван, </w:t>
            </w:r>
            <w:r>
              <w:rPr>
                <w:rFonts w:ascii="GHEA Grapalat" w:hAnsi="GHEA Grapalat"/>
                <w:sz w:val="18"/>
                <w:szCs w:val="18"/>
              </w:rPr>
              <w:t>Ханджян 27</w:t>
            </w:r>
          </w:p>
        </w:tc>
        <w:tc>
          <w:tcPr>
            <w:tcW w:w="1173" w:type="dxa"/>
            <w:vAlign w:val="center"/>
          </w:tcPr>
          <w:p w14:paraId="5ECB9D4E" w14:textId="77777777" w:rsidR="00E020F9" w:rsidRPr="00E40AC8" w:rsidRDefault="00E020F9" w:rsidP="00411C61">
            <w:pPr>
              <w:widowControl w:val="0"/>
              <w:spacing w:after="120"/>
              <w:jc w:val="center"/>
              <w:rPr>
                <w:rFonts w:ascii="GHEA Grapalat" w:hAnsi="GHEA Grapalat"/>
                <w:sz w:val="20"/>
              </w:rPr>
            </w:pPr>
            <w:r>
              <w:rPr>
                <w:rFonts w:ascii="GHEA Grapalat" w:hAnsi="GHEA Grapalat"/>
                <w:i/>
                <w:sz w:val="18"/>
                <w:szCs w:val="18"/>
              </w:rPr>
              <w:t>15 рабочих</w:t>
            </w:r>
            <w:r>
              <w:rPr>
                <w:rFonts w:ascii="GHEA Grapalat" w:hAnsi="GHEA Grapalat"/>
                <w:i/>
                <w:sz w:val="18"/>
                <w:szCs w:val="18"/>
                <w:lang w:val="hy-AM"/>
              </w:rPr>
              <w:t xml:space="preserve"> дней с момента подписания договора</w:t>
            </w:r>
          </w:p>
        </w:tc>
      </w:tr>
    </w:tbl>
    <w:p w14:paraId="14FB8799"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AFAEBE4" w14:textId="77777777" w:rsidTr="005B7138">
        <w:trPr>
          <w:jc w:val="center"/>
        </w:trPr>
        <w:tc>
          <w:tcPr>
            <w:tcW w:w="4536" w:type="dxa"/>
          </w:tcPr>
          <w:p w14:paraId="108DAE8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6D68DB"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4E5C5E0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890A696"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c>
          <w:tcPr>
            <w:tcW w:w="760" w:type="dxa"/>
          </w:tcPr>
          <w:p w14:paraId="7053931E"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513FE2C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1AECCAE3"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093015F9"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4C7AB14"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r>
    </w:tbl>
    <w:p w14:paraId="17386A90"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lastRenderedPageBreak/>
        <w:br w:type="page"/>
      </w:r>
    </w:p>
    <w:p w14:paraId="0ABDE0DB" w14:textId="77777777" w:rsidR="00E020F9" w:rsidRPr="00081D7E" w:rsidRDefault="00E020F9" w:rsidP="00E020F9">
      <w:pPr>
        <w:widowControl w:val="0"/>
        <w:spacing w:after="160" w:line="360" w:lineRule="auto"/>
        <w:jc w:val="right"/>
        <w:rPr>
          <w:rFonts w:ascii="Sylfaen" w:eastAsia="MS Mincho" w:hAnsi="Sylfaen" w:cs="MS Mincho"/>
          <w:i/>
          <w:lang w:val="en-US"/>
        </w:rPr>
      </w:pPr>
      <w:r w:rsidRPr="00081D7E">
        <w:rPr>
          <w:rFonts w:ascii="GHEA Grapalat" w:hAnsi="GHEA Grapalat"/>
          <w:i/>
        </w:rPr>
        <w:lastRenderedPageBreak/>
        <w:t>Приложение № 1</w:t>
      </w:r>
      <w:r w:rsidRPr="00081D7E">
        <w:rPr>
          <w:rFonts w:ascii="Microsoft JhengHei" w:eastAsia="Microsoft JhengHei" w:hAnsi="Microsoft JhengHei" w:cs="Microsoft JhengHei" w:hint="eastAsia"/>
          <w:i/>
          <w:lang w:val="hy-AM"/>
        </w:rPr>
        <w:t>․</w:t>
      </w:r>
      <w:r w:rsidRPr="00081D7E">
        <w:rPr>
          <w:rFonts w:ascii="Sylfaen" w:eastAsia="MS Mincho" w:hAnsi="Sylfaen" w:cs="MS Mincho"/>
          <w:i/>
          <w:lang w:val="en-US"/>
        </w:rPr>
        <w:t>1</w:t>
      </w:r>
    </w:p>
    <w:p w14:paraId="3167F30D" w14:textId="14A6DA59" w:rsidR="00E020F9" w:rsidRPr="00AD29CE" w:rsidRDefault="00E020F9" w:rsidP="00E020F9">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Pr>
          <w:rFonts w:ascii="GHEA Grapalat" w:hAnsi="GHEA Grapalat"/>
          <w:i/>
        </w:rPr>
        <w:t xml:space="preserve"> </w:t>
      </w:r>
      <w:r>
        <w:rPr>
          <w:rFonts w:ascii="GHEA Grapalat" w:hAnsi="GHEA Grapalat"/>
          <w:b/>
          <w:i/>
        </w:rPr>
        <w:t>HFF-GH-NPTcDzB -2025/</w:t>
      </w:r>
      <w:r w:rsidRPr="00D52BA5">
        <w:rPr>
          <w:rFonts w:ascii="GHEA Grapalat" w:hAnsi="GHEA Grapalat"/>
          <w:b/>
          <w:i/>
        </w:rPr>
        <w:t>5</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025</w:t>
      </w:r>
      <w:r w:rsidRPr="00AD29CE">
        <w:rPr>
          <w:rFonts w:ascii="GHEA Grapalat" w:hAnsi="GHEA Grapalat"/>
          <w:i/>
        </w:rPr>
        <w:t>г.</w:t>
      </w:r>
    </w:p>
    <w:p w14:paraId="7BE3FABF" w14:textId="77777777" w:rsidR="00E020F9" w:rsidRPr="00081D7E" w:rsidRDefault="00E020F9" w:rsidP="00E020F9">
      <w:pPr>
        <w:widowControl w:val="0"/>
        <w:spacing w:after="160" w:line="360" w:lineRule="auto"/>
        <w:jc w:val="center"/>
        <w:rPr>
          <w:rFonts w:ascii="GHEA Grapalat" w:hAnsi="GHEA Grapalat"/>
        </w:rPr>
      </w:pPr>
    </w:p>
    <w:p w14:paraId="74177BD0" w14:textId="77777777" w:rsidR="00E020F9" w:rsidRPr="00CD13F3" w:rsidRDefault="00E020F9" w:rsidP="00E020F9">
      <w:pPr>
        <w:widowControl w:val="0"/>
        <w:spacing w:after="160" w:line="360" w:lineRule="auto"/>
        <w:jc w:val="center"/>
        <w:rPr>
          <w:rFonts w:ascii="GHEA Grapalat" w:hAnsi="GHEA Grapalat"/>
          <w:b/>
        </w:rPr>
      </w:pPr>
      <w:r w:rsidRPr="00CD13F3">
        <w:rPr>
          <w:rFonts w:ascii="GHEA Grapalat" w:hAnsi="GHEA Grapalat"/>
          <w:b/>
          <w:lang w:val="hy-AM"/>
        </w:rPr>
        <w:t>ТЕХНИЧЕСКИЕ ХАРАКТЕРИСТИКИ</w:t>
      </w:r>
    </w:p>
    <w:p w14:paraId="43F5DDE9" w14:textId="77777777" w:rsidR="00E020F9" w:rsidRPr="00C14189" w:rsidRDefault="00E020F9" w:rsidP="00E020F9">
      <w:pPr>
        <w:jc w:val="center"/>
        <w:rPr>
          <w:rFonts w:ascii="GHEA Grapalat" w:hAnsi="GHEA Grapalat"/>
          <w:b/>
          <w:i/>
        </w:rPr>
      </w:pPr>
      <w:r w:rsidRPr="00C14189">
        <w:rPr>
          <w:rFonts w:ascii="GHEA Grapalat" w:hAnsi="GHEA Grapalat"/>
          <w:b/>
          <w:i/>
        </w:rPr>
        <w:t xml:space="preserve">Экспертиза проектно-сметной документации строительства </w:t>
      </w:r>
      <w:proofErr w:type="spellStart"/>
      <w:r w:rsidRPr="004D655F">
        <w:rPr>
          <w:rFonts w:ascii="GHEA Grapalat" w:hAnsi="GHEA Grapalat" w:cs="Sylfaen"/>
          <w:b/>
          <w:bCs/>
          <w:lang w:val="en-SE"/>
        </w:rPr>
        <w:t>Футбольной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академии</w:t>
      </w:r>
      <w:proofErr w:type="spellEnd"/>
      <w:r w:rsidRPr="004D655F">
        <w:rPr>
          <w:rFonts w:ascii="GHEA Grapalat" w:hAnsi="GHEA Grapalat" w:cs="Sylfaen"/>
          <w:lang w:val="en-SE"/>
        </w:rPr>
        <w:t xml:space="preserve"> в </w:t>
      </w:r>
      <w:proofErr w:type="spellStart"/>
      <w:r w:rsidRPr="004D655F">
        <w:rPr>
          <w:rFonts w:ascii="GHEA Grapalat" w:hAnsi="GHEA Grapalat" w:cs="Sylfaen"/>
          <w:b/>
          <w:bCs/>
          <w:lang w:val="en-SE"/>
        </w:rPr>
        <w:t>сообществе</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Давташен</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города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Еревана</w:t>
      </w:r>
      <w:proofErr w:type="spellEnd"/>
      <w:r w:rsidRPr="004D655F">
        <w:rPr>
          <w:rFonts w:ascii="GHEA Grapalat" w:hAnsi="GHEA Grapalat" w:cs="Sylfaen"/>
          <w:b/>
          <w:bCs/>
          <w:lang w:val="en-SE"/>
        </w:rPr>
        <w:t>,</w:t>
      </w:r>
      <w:r w:rsidRPr="00C14189">
        <w:rPr>
          <w:rFonts w:ascii="GHEA Grapalat" w:hAnsi="GHEA Grapalat"/>
          <w:b/>
          <w:i/>
        </w:rPr>
        <w:t xml:space="preserve"> РА</w:t>
      </w:r>
    </w:p>
    <w:tbl>
      <w:tblPr>
        <w:tblStyle w:val="TableGrid"/>
        <w:tblW w:w="5000" w:type="pct"/>
        <w:tblLook w:val="04A0" w:firstRow="1" w:lastRow="0" w:firstColumn="1" w:lastColumn="0" w:noHBand="0" w:noVBand="1"/>
      </w:tblPr>
      <w:tblGrid>
        <w:gridCol w:w="608"/>
        <w:gridCol w:w="2755"/>
        <w:gridCol w:w="5698"/>
      </w:tblGrid>
      <w:tr w:rsidR="00E020F9" w:rsidRPr="00C14189" w14:paraId="30B01A20" w14:textId="77777777" w:rsidTr="00411C61">
        <w:trPr>
          <w:trHeight w:val="1852"/>
        </w:trPr>
        <w:tc>
          <w:tcPr>
            <w:tcW w:w="336" w:type="pct"/>
          </w:tcPr>
          <w:p w14:paraId="4A4F1D85" w14:textId="77777777" w:rsidR="00E020F9" w:rsidRPr="004D5F2D" w:rsidRDefault="00E020F9" w:rsidP="00411C61">
            <w:pPr>
              <w:jc w:val="center"/>
              <w:rPr>
                <w:rFonts w:ascii="GHEA Grapalat" w:hAnsi="GHEA Grapalat" w:cs="Sylfaen"/>
                <w:lang w:val="hy-AM"/>
              </w:rPr>
            </w:pPr>
            <w:r w:rsidRPr="004D5F2D">
              <w:rPr>
                <w:rFonts w:ascii="GHEA Grapalat" w:hAnsi="GHEA Grapalat" w:cs="Sylfaen"/>
                <w:lang w:val="hy-AM"/>
              </w:rPr>
              <w:t>1</w:t>
            </w:r>
          </w:p>
        </w:tc>
        <w:tc>
          <w:tcPr>
            <w:tcW w:w="1520" w:type="pct"/>
          </w:tcPr>
          <w:p w14:paraId="582C440B" w14:textId="77777777" w:rsidR="00E020F9" w:rsidRPr="004D5F2D" w:rsidRDefault="00E020F9" w:rsidP="00411C61">
            <w:pPr>
              <w:shd w:val="clear" w:color="auto" w:fill="FFFFFF"/>
              <w:ind w:firstLine="269"/>
              <w:jc w:val="both"/>
              <w:rPr>
                <w:rFonts w:ascii="GHEA Grapalat" w:hAnsi="GHEA Grapalat" w:cs="Sylfaen"/>
                <w:lang w:val="hy-AM"/>
              </w:rPr>
            </w:pPr>
            <w:r w:rsidRPr="004D5F2D">
              <w:rPr>
                <w:rFonts w:ascii="GHEA Grapalat" w:hAnsi="GHEA Grapalat" w:cs="Sylfaen"/>
                <w:lang w:val="hy-AM"/>
              </w:rPr>
              <w:t>Краткое описание задания</w:t>
            </w:r>
          </w:p>
        </w:tc>
        <w:tc>
          <w:tcPr>
            <w:tcW w:w="3144" w:type="pct"/>
          </w:tcPr>
          <w:p w14:paraId="353B33D6" w14:textId="77777777" w:rsidR="00E020F9" w:rsidRPr="004D655F" w:rsidRDefault="00E020F9" w:rsidP="00411C61">
            <w:pPr>
              <w:shd w:val="clear" w:color="auto" w:fill="FFFFFF"/>
              <w:ind w:left="30" w:firstLine="180"/>
              <w:jc w:val="both"/>
              <w:rPr>
                <w:rFonts w:ascii="GHEA Grapalat" w:hAnsi="GHEA Grapalat" w:cs="Sylfaen"/>
                <w:lang w:val="en-SE"/>
              </w:rPr>
            </w:pPr>
            <w:r w:rsidRPr="004D5F2D">
              <w:rPr>
                <w:rFonts w:ascii="GHEA Grapalat" w:hAnsi="GHEA Grapalat" w:cs="Sylfaen"/>
                <w:lang w:val="hy-AM"/>
              </w:rPr>
              <w:t>Задание</w:t>
            </w:r>
            <w:r>
              <w:rPr>
                <w:rFonts w:ascii="GHEA Grapalat" w:hAnsi="GHEA Grapalat" w:cs="Sylfaen"/>
              </w:rPr>
              <w:t xml:space="preserve">: </w:t>
            </w:r>
            <w:proofErr w:type="spellStart"/>
            <w:r w:rsidRPr="004D655F">
              <w:rPr>
                <w:rFonts w:ascii="GHEA Grapalat" w:hAnsi="GHEA Grapalat" w:cs="Sylfaen"/>
                <w:lang w:val="en-SE"/>
              </w:rPr>
              <w:t>Разработан</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соответствующий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строительства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Футбольной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академии</w:t>
            </w:r>
            <w:proofErr w:type="spellEnd"/>
            <w:r w:rsidRPr="004D655F">
              <w:rPr>
                <w:rFonts w:ascii="GHEA Grapalat" w:hAnsi="GHEA Grapalat" w:cs="Sylfaen"/>
                <w:lang w:val="en-SE"/>
              </w:rPr>
              <w:t xml:space="preserve"> в </w:t>
            </w:r>
            <w:proofErr w:type="spellStart"/>
            <w:r w:rsidRPr="004D655F">
              <w:rPr>
                <w:rFonts w:ascii="GHEA Grapalat" w:hAnsi="GHEA Grapalat" w:cs="Sylfaen"/>
                <w:b/>
                <w:bCs/>
                <w:lang w:val="en-SE"/>
              </w:rPr>
              <w:t>сообществе</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Давташен</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города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Еревана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Республика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Армения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Общая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площадь</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земельного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участка</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составляет</w:t>
            </w:r>
            <w:proofErr w:type="spellEnd"/>
            <w:r w:rsidRPr="004D655F">
              <w:rPr>
                <w:rFonts w:ascii="GHEA Grapalat" w:hAnsi="GHEA Grapalat" w:cs="Sylfaen"/>
                <w:lang w:val="en-SE"/>
              </w:rPr>
              <w:t xml:space="preserve"> </w:t>
            </w:r>
            <w:r w:rsidRPr="004D655F">
              <w:rPr>
                <w:rFonts w:ascii="GHEA Grapalat" w:hAnsi="GHEA Grapalat" w:cs="Sylfaen"/>
                <w:b/>
                <w:bCs/>
                <w:lang w:val="en-SE"/>
              </w:rPr>
              <w:t xml:space="preserve">5,403 </w:t>
            </w:r>
            <w:proofErr w:type="spellStart"/>
            <w:r w:rsidRPr="004D655F">
              <w:rPr>
                <w:rFonts w:ascii="GHEA Grapalat" w:hAnsi="GHEA Grapalat" w:cs="Sylfaen"/>
                <w:b/>
                <w:bCs/>
                <w:lang w:val="en-SE"/>
              </w:rPr>
              <w:t>га</w:t>
            </w:r>
            <w:proofErr w:type="spellEnd"/>
            <w:r w:rsidRPr="004D655F">
              <w:rPr>
                <w:rFonts w:ascii="GHEA Grapalat" w:hAnsi="GHEA Grapalat" w:cs="Sylfaen"/>
                <w:lang w:val="en-SE"/>
              </w:rPr>
              <w:t>.</w:t>
            </w:r>
          </w:p>
          <w:p w14:paraId="3B406A6A" w14:textId="77777777" w:rsidR="00E020F9" w:rsidRPr="004D655F" w:rsidRDefault="00E020F9" w:rsidP="00411C61">
            <w:pPr>
              <w:shd w:val="clear" w:color="auto" w:fill="FFFFFF"/>
              <w:ind w:left="30" w:firstLine="180"/>
              <w:jc w:val="both"/>
              <w:rPr>
                <w:rFonts w:ascii="GHEA Grapalat" w:hAnsi="GHEA Grapalat" w:cs="Sylfaen"/>
                <w:lang w:val="en-SE"/>
              </w:rPr>
            </w:pPr>
            <w:proofErr w:type="spellStart"/>
            <w:r w:rsidRPr="004D655F">
              <w:rPr>
                <w:rFonts w:ascii="GHEA Grapalat" w:hAnsi="GHEA Grapalat" w:cs="Sylfaen"/>
                <w:b/>
                <w:bCs/>
                <w:lang w:val="en-SE"/>
              </w:rPr>
              <w:t>Футбольная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академия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состоит</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из</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пяти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корпусов</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общая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застроенная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площадь</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которых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составляет</w:t>
            </w:r>
            <w:proofErr w:type="spellEnd"/>
            <w:r w:rsidRPr="004D655F">
              <w:rPr>
                <w:rFonts w:ascii="GHEA Grapalat" w:hAnsi="GHEA Grapalat" w:cs="Sylfaen"/>
                <w:lang w:val="en-SE"/>
              </w:rPr>
              <w:t xml:space="preserve"> </w:t>
            </w:r>
            <w:r w:rsidRPr="004D655F">
              <w:rPr>
                <w:rFonts w:ascii="GHEA Grapalat" w:hAnsi="GHEA Grapalat" w:cs="Sylfaen"/>
                <w:b/>
                <w:bCs/>
                <w:lang w:val="en-SE"/>
              </w:rPr>
              <w:t>11 460,0 м²</w:t>
            </w:r>
            <w:r w:rsidRPr="004D655F">
              <w:rPr>
                <w:rFonts w:ascii="GHEA Grapalat" w:hAnsi="GHEA Grapalat" w:cs="Sylfaen"/>
                <w:lang w:val="en-SE"/>
              </w:rPr>
              <w:t xml:space="preserve">, а </w:t>
            </w:r>
            <w:proofErr w:type="spellStart"/>
            <w:r w:rsidRPr="004D655F">
              <w:rPr>
                <w:rFonts w:ascii="GHEA Grapalat" w:hAnsi="GHEA Grapalat" w:cs="Sylfaen"/>
                <w:b/>
                <w:bCs/>
                <w:lang w:val="en-SE"/>
              </w:rPr>
              <w:t>общая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площадь</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помещений</w:t>
            </w:r>
            <w:proofErr w:type="spellEnd"/>
            <w:r w:rsidRPr="004D655F">
              <w:rPr>
                <w:rFonts w:ascii="GHEA Grapalat" w:hAnsi="GHEA Grapalat" w:cs="Sylfaen"/>
                <w:lang w:val="en-SE"/>
              </w:rPr>
              <w:t xml:space="preserve"> — </w:t>
            </w:r>
            <w:r w:rsidRPr="004D655F">
              <w:rPr>
                <w:rFonts w:ascii="GHEA Grapalat" w:hAnsi="GHEA Grapalat" w:cs="Sylfaen"/>
                <w:b/>
                <w:bCs/>
                <w:lang w:val="en-SE"/>
              </w:rPr>
              <w:t>17 571,0 м²</w:t>
            </w:r>
            <w:r w:rsidRPr="004D655F">
              <w:rPr>
                <w:rFonts w:ascii="GHEA Grapalat" w:hAnsi="GHEA Grapalat" w:cs="Sylfaen"/>
                <w:lang w:val="en-SE"/>
              </w:rPr>
              <w:t>.</w:t>
            </w:r>
          </w:p>
          <w:p w14:paraId="313F3DE6" w14:textId="77777777" w:rsidR="00E020F9" w:rsidRPr="004D655F" w:rsidRDefault="00E020F9" w:rsidP="00411C61">
            <w:pPr>
              <w:shd w:val="clear" w:color="auto" w:fill="FFFFFF"/>
              <w:ind w:left="30" w:firstLine="180"/>
              <w:jc w:val="both"/>
              <w:rPr>
                <w:rFonts w:ascii="GHEA Grapalat" w:hAnsi="GHEA Grapalat" w:cs="Sylfaen"/>
                <w:lang w:val="en-SE"/>
              </w:rPr>
            </w:pPr>
            <w:r w:rsidRPr="004D655F">
              <w:rPr>
                <w:rFonts w:ascii="GHEA Grapalat" w:hAnsi="GHEA Grapalat" w:cs="Sylfaen"/>
                <w:lang w:val="en-SE"/>
              </w:rPr>
              <w:t xml:space="preserve">В </w:t>
            </w:r>
            <w:proofErr w:type="spellStart"/>
            <w:r w:rsidRPr="004D655F">
              <w:rPr>
                <w:rFonts w:ascii="GHEA Grapalat" w:hAnsi="GHEA Grapalat" w:cs="Sylfaen"/>
                <w:lang w:val="en-SE"/>
              </w:rPr>
              <w:t>зданиях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предусмотрены</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системы</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вентиляции</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отопления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видеонаблюдения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пожарной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безопасности</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водоснабжения</w:t>
            </w:r>
            <w:proofErr w:type="spellEnd"/>
            <w:r w:rsidRPr="004D655F">
              <w:rPr>
                <w:rFonts w:ascii="GHEA Grapalat" w:hAnsi="GHEA Grapalat" w:cs="Sylfaen"/>
                <w:b/>
                <w:bCs/>
                <w:lang w:val="en-SE"/>
              </w:rPr>
              <w:t xml:space="preserve"> и </w:t>
            </w:r>
            <w:proofErr w:type="spellStart"/>
            <w:r w:rsidRPr="004D655F">
              <w:rPr>
                <w:rFonts w:ascii="GHEA Grapalat" w:hAnsi="GHEA Grapalat" w:cs="Sylfaen"/>
                <w:b/>
                <w:bCs/>
                <w:lang w:val="en-SE"/>
              </w:rPr>
              <w:t>водоотведения</w:t>
            </w:r>
            <w:proofErr w:type="spellEnd"/>
            <w:r w:rsidRPr="004D655F">
              <w:rPr>
                <w:rFonts w:ascii="GHEA Grapalat" w:hAnsi="GHEA Grapalat" w:cs="Sylfaen"/>
                <w:lang w:val="en-SE"/>
              </w:rPr>
              <w:t xml:space="preserve">, а </w:t>
            </w:r>
            <w:proofErr w:type="spellStart"/>
            <w:r w:rsidRPr="004D655F">
              <w:rPr>
                <w:rFonts w:ascii="GHEA Grapalat" w:hAnsi="GHEA Grapalat" w:cs="Sylfaen"/>
                <w:lang w:val="en-SE"/>
              </w:rPr>
              <w:t>также</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электроснабжения</w:t>
            </w:r>
            <w:proofErr w:type="spellEnd"/>
            <w:r w:rsidRPr="004D655F">
              <w:rPr>
                <w:rFonts w:ascii="GHEA Grapalat" w:hAnsi="GHEA Grapalat" w:cs="Sylfaen"/>
                <w:lang w:val="en-SE"/>
              </w:rPr>
              <w:t>.</w:t>
            </w:r>
          </w:p>
          <w:p w14:paraId="62366EC7" w14:textId="77777777" w:rsidR="00E020F9" w:rsidRPr="004D655F" w:rsidRDefault="00E020F9" w:rsidP="00411C61">
            <w:pPr>
              <w:shd w:val="clear" w:color="auto" w:fill="FFFFFF"/>
              <w:ind w:left="30" w:firstLine="180"/>
              <w:jc w:val="both"/>
              <w:rPr>
                <w:rFonts w:ascii="GHEA Grapalat" w:hAnsi="GHEA Grapalat" w:cs="Sylfaen"/>
                <w:lang w:val="en-SE"/>
              </w:rPr>
            </w:pPr>
            <w:proofErr w:type="spellStart"/>
            <w:r w:rsidRPr="004D655F">
              <w:rPr>
                <w:rFonts w:ascii="GHEA Grapalat" w:hAnsi="GHEA Grapalat" w:cs="Sylfaen"/>
                <w:lang w:val="en-SE"/>
              </w:rPr>
              <w:t>На</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территории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предусмотрена</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открытая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автостоянка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на</w:t>
            </w:r>
            <w:proofErr w:type="spellEnd"/>
            <w:r w:rsidRPr="004D655F">
              <w:rPr>
                <w:rFonts w:ascii="GHEA Grapalat" w:hAnsi="GHEA Grapalat" w:cs="Sylfaen"/>
                <w:b/>
                <w:bCs/>
                <w:lang w:val="en-SE"/>
              </w:rPr>
              <w:t xml:space="preserve"> 186 </w:t>
            </w:r>
            <w:proofErr w:type="spellStart"/>
            <w:r w:rsidRPr="004D655F">
              <w:rPr>
                <w:rFonts w:ascii="GHEA Grapalat" w:hAnsi="GHEA Grapalat" w:cs="Sylfaen"/>
                <w:b/>
                <w:bCs/>
                <w:lang w:val="en-SE"/>
              </w:rPr>
              <w:t>машин</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Территория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будет</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ограждена</w:t>
            </w:r>
            <w:proofErr w:type="spellEnd"/>
            <w:r w:rsidRPr="004D655F">
              <w:rPr>
                <w:rFonts w:ascii="GHEA Grapalat" w:hAnsi="GHEA Grapalat" w:cs="Sylfaen"/>
                <w:lang w:val="en-SE"/>
              </w:rPr>
              <w:t>.</w:t>
            </w:r>
          </w:p>
          <w:p w14:paraId="5D44BA68" w14:textId="77777777" w:rsidR="00E020F9" w:rsidRPr="00976FC4" w:rsidRDefault="00E020F9" w:rsidP="00411C61">
            <w:pPr>
              <w:shd w:val="clear" w:color="auto" w:fill="FFFFFF"/>
              <w:ind w:left="30" w:firstLine="180"/>
              <w:jc w:val="both"/>
              <w:rPr>
                <w:rFonts w:ascii="GHEA Grapalat" w:hAnsi="GHEA Grapalat" w:cs="Sylfaen"/>
                <w:lang w:val="hy-AM"/>
              </w:rPr>
            </w:pPr>
          </w:p>
        </w:tc>
      </w:tr>
      <w:tr w:rsidR="00E020F9" w:rsidRPr="00366C61" w14:paraId="43679FB1" w14:textId="77777777" w:rsidTr="00411C61">
        <w:trPr>
          <w:trHeight w:val="920"/>
        </w:trPr>
        <w:tc>
          <w:tcPr>
            <w:tcW w:w="336" w:type="pct"/>
          </w:tcPr>
          <w:p w14:paraId="6EE6F824" w14:textId="77777777" w:rsidR="00E020F9" w:rsidRPr="000F728F" w:rsidRDefault="00E020F9" w:rsidP="00411C61">
            <w:pPr>
              <w:jc w:val="center"/>
              <w:rPr>
                <w:rFonts w:ascii="GHEA Grapalat" w:hAnsi="GHEA Grapalat" w:cs="Sylfaen"/>
                <w:lang w:val="hy-AM"/>
              </w:rPr>
            </w:pPr>
            <w:r w:rsidRPr="000F728F">
              <w:rPr>
                <w:rFonts w:ascii="GHEA Grapalat" w:hAnsi="GHEA Grapalat" w:cs="Sylfaen"/>
                <w:lang w:val="hy-AM"/>
              </w:rPr>
              <w:t>2</w:t>
            </w:r>
          </w:p>
        </w:tc>
        <w:tc>
          <w:tcPr>
            <w:tcW w:w="1520" w:type="pct"/>
          </w:tcPr>
          <w:p w14:paraId="2DCA77F6" w14:textId="77777777" w:rsidR="00E020F9" w:rsidRPr="000F728F" w:rsidRDefault="00E020F9" w:rsidP="00411C61">
            <w:pPr>
              <w:shd w:val="clear" w:color="auto" w:fill="FFFFFF"/>
              <w:ind w:firstLine="269"/>
              <w:jc w:val="both"/>
              <w:rPr>
                <w:rFonts w:ascii="GHEA Grapalat" w:hAnsi="GHEA Grapalat" w:cs="Sylfaen"/>
                <w:lang w:val="hy-AM"/>
              </w:rPr>
            </w:pPr>
            <w:r w:rsidRPr="000F728F">
              <w:rPr>
                <w:rFonts w:ascii="GHEA Grapalat" w:hAnsi="GHEA Grapalat" w:cs="Sylfaen"/>
                <w:lang w:val="hy-AM"/>
              </w:rPr>
              <w:t xml:space="preserve">Краткое описание работ, которые предстоит выполнить </w:t>
            </w:r>
          </w:p>
        </w:tc>
        <w:tc>
          <w:tcPr>
            <w:tcW w:w="3144" w:type="pct"/>
          </w:tcPr>
          <w:p w14:paraId="4B68EE03" w14:textId="77777777" w:rsidR="00E020F9" w:rsidRPr="004D655F" w:rsidRDefault="00E020F9" w:rsidP="00411C61">
            <w:pPr>
              <w:jc w:val="both"/>
              <w:rPr>
                <w:rFonts w:ascii="GHEA Grapalat" w:hAnsi="GHEA Grapalat" w:cs="Sylfaen"/>
                <w:lang w:val="en-SE"/>
              </w:rPr>
            </w:pPr>
            <w:proofErr w:type="spellStart"/>
            <w:r w:rsidRPr="004D655F">
              <w:rPr>
                <w:rFonts w:ascii="GHEA Grapalat" w:hAnsi="GHEA Grapalat" w:cs="Sylfaen"/>
                <w:b/>
                <w:bCs/>
                <w:lang w:val="en-SE"/>
              </w:rPr>
              <w:t>Область</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деятельности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консультанта</w:t>
            </w:r>
            <w:proofErr w:type="spellEnd"/>
            <w:r w:rsidRPr="004D655F">
              <w:rPr>
                <w:rFonts w:ascii="GHEA Grapalat" w:hAnsi="GHEA Grapalat" w:cs="Sylfaen"/>
                <w:b/>
                <w:bCs/>
                <w:lang w:val="en-SE"/>
              </w:rPr>
              <w:t>:</w:t>
            </w:r>
          </w:p>
          <w:p w14:paraId="137FB42C" w14:textId="77777777" w:rsidR="00E020F9" w:rsidRPr="004D655F" w:rsidRDefault="00E020F9" w:rsidP="00411C61">
            <w:pPr>
              <w:jc w:val="both"/>
              <w:rPr>
                <w:rFonts w:ascii="GHEA Grapalat" w:hAnsi="GHEA Grapalat" w:cs="Sylfaen"/>
                <w:lang w:val="en-SE"/>
              </w:rPr>
            </w:pPr>
            <w:proofErr w:type="spellStart"/>
            <w:r w:rsidRPr="004D655F">
              <w:rPr>
                <w:rFonts w:ascii="GHEA Grapalat" w:hAnsi="GHEA Grapalat" w:cs="Sylfaen"/>
                <w:lang w:val="en-SE"/>
              </w:rPr>
              <w:t>Проведение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экспертизы</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представленных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проектов</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архитектурно-планировочным</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конструктивным</w:t>
            </w:r>
            <w:proofErr w:type="spellEnd"/>
            <w:r w:rsidRPr="004D655F">
              <w:rPr>
                <w:rFonts w:ascii="GHEA Grapalat" w:hAnsi="GHEA Grapalat" w:cs="Sylfaen"/>
                <w:b/>
                <w:bCs/>
                <w:lang w:val="en-SE"/>
              </w:rPr>
              <w:t xml:space="preserve"> и </w:t>
            </w:r>
            <w:proofErr w:type="spellStart"/>
            <w:r w:rsidRPr="004D655F">
              <w:rPr>
                <w:rFonts w:ascii="GHEA Grapalat" w:hAnsi="GHEA Grapalat" w:cs="Sylfaen"/>
                <w:b/>
                <w:bCs/>
                <w:lang w:val="en-SE"/>
              </w:rPr>
              <w:t>техническим</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решениям</w:t>
            </w:r>
            <w:proofErr w:type="spellEnd"/>
            <w:r w:rsidRPr="004D655F">
              <w:rPr>
                <w:rFonts w:ascii="GHEA Grapalat" w:hAnsi="GHEA Grapalat" w:cs="Sylfaen"/>
                <w:b/>
                <w:bCs/>
                <w:lang w:val="en-SE"/>
              </w:rPr>
              <w:t xml:space="preserve"> и </w:t>
            </w:r>
            <w:proofErr w:type="spellStart"/>
            <w:r w:rsidRPr="004D655F">
              <w:rPr>
                <w:rFonts w:ascii="GHEA Grapalat" w:hAnsi="GHEA Grapalat" w:cs="Sylfaen"/>
                <w:b/>
                <w:bCs/>
                <w:lang w:val="en-SE"/>
              </w:rPr>
              <w:t>расчетам</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включая</w:t>
            </w:r>
            <w:proofErr w:type="spellEnd"/>
            <w:r w:rsidRPr="004D655F">
              <w:rPr>
                <w:rFonts w:ascii="GHEA Grapalat" w:hAnsi="GHEA Grapalat" w:cs="Sylfaen"/>
                <w:lang w:val="en-SE"/>
              </w:rPr>
              <w:t>:</w:t>
            </w:r>
          </w:p>
          <w:p w14:paraId="252FAF9D" w14:textId="77777777" w:rsidR="00E020F9" w:rsidRPr="004D655F" w:rsidRDefault="00E020F9" w:rsidP="00E020F9">
            <w:pPr>
              <w:numPr>
                <w:ilvl w:val="0"/>
                <w:numId w:val="36"/>
              </w:numPr>
              <w:jc w:val="both"/>
              <w:rPr>
                <w:rFonts w:ascii="GHEA Grapalat" w:hAnsi="GHEA Grapalat" w:cs="Sylfaen"/>
                <w:lang w:val="en-SE"/>
              </w:rPr>
            </w:pPr>
            <w:proofErr w:type="spellStart"/>
            <w:r w:rsidRPr="004D655F">
              <w:rPr>
                <w:rFonts w:ascii="GHEA Grapalat" w:hAnsi="GHEA Grapalat" w:cs="Sylfaen"/>
                <w:lang w:val="en-SE"/>
              </w:rPr>
              <w:t>Проверку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объемов</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строительных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работ</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представленных</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проектной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документации</w:t>
            </w:r>
            <w:proofErr w:type="spellEnd"/>
            <w:r w:rsidRPr="004D655F">
              <w:rPr>
                <w:rFonts w:ascii="GHEA Grapalat" w:hAnsi="GHEA Grapalat" w:cs="Sylfaen"/>
                <w:lang w:val="en-SE"/>
              </w:rPr>
              <w:t>.</w:t>
            </w:r>
          </w:p>
          <w:p w14:paraId="3170D348" w14:textId="77777777" w:rsidR="00E020F9" w:rsidRPr="004D655F" w:rsidRDefault="00E020F9" w:rsidP="00E020F9">
            <w:pPr>
              <w:numPr>
                <w:ilvl w:val="0"/>
                <w:numId w:val="36"/>
              </w:numPr>
              <w:jc w:val="both"/>
              <w:rPr>
                <w:rFonts w:ascii="GHEA Grapalat" w:hAnsi="GHEA Grapalat" w:cs="Sylfaen"/>
                <w:lang w:val="en-SE"/>
              </w:rPr>
            </w:pPr>
            <w:r w:rsidRPr="004D655F">
              <w:rPr>
                <w:rFonts w:ascii="GHEA Grapalat" w:hAnsi="GHEA Grapalat" w:cs="Sylfaen"/>
                <w:lang w:val="en-SE"/>
              </w:rPr>
              <w:t xml:space="preserve">В </w:t>
            </w:r>
            <w:proofErr w:type="spellStart"/>
            <w:r w:rsidRPr="004D655F">
              <w:rPr>
                <w:rFonts w:ascii="GHEA Grapalat" w:hAnsi="GHEA Grapalat" w:cs="Sylfaen"/>
                <w:lang w:val="en-SE"/>
              </w:rPr>
              <w:t>ходе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экспертизы</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каждого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представленного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проекта</w:t>
            </w:r>
            <w:proofErr w:type="spellEnd"/>
            <w:r w:rsidRPr="004D655F">
              <w:rPr>
                <w:rFonts w:ascii="GHEA Grapalat" w:hAnsi="GHEA Grapalat" w:cs="Sylfaen"/>
                <w:lang w:val="en-SE"/>
              </w:rPr>
              <w:t xml:space="preserve"> — </w:t>
            </w:r>
            <w:proofErr w:type="spellStart"/>
            <w:r w:rsidRPr="004D655F">
              <w:rPr>
                <w:rFonts w:ascii="GHEA Grapalat" w:hAnsi="GHEA Grapalat" w:cs="Sylfaen"/>
                <w:b/>
                <w:bCs/>
                <w:lang w:val="en-SE"/>
              </w:rPr>
              <w:t>сотрудничество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со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специалистами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Заказчика</w:t>
            </w:r>
            <w:proofErr w:type="spellEnd"/>
            <w:r w:rsidRPr="004D655F">
              <w:rPr>
                <w:rFonts w:ascii="GHEA Grapalat" w:hAnsi="GHEA Grapalat" w:cs="Sylfaen"/>
                <w:lang w:val="en-SE"/>
              </w:rPr>
              <w:t xml:space="preserve"> и </w:t>
            </w:r>
            <w:proofErr w:type="spellStart"/>
            <w:r w:rsidRPr="004D655F">
              <w:rPr>
                <w:rFonts w:ascii="GHEA Grapalat" w:hAnsi="GHEA Grapalat" w:cs="Sylfaen"/>
                <w:lang w:val="en-SE"/>
              </w:rPr>
              <w:t>предоставление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необходимой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информации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касающейся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действующих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нормативных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требований</w:t>
            </w:r>
            <w:proofErr w:type="spellEnd"/>
            <w:r w:rsidRPr="004D655F">
              <w:rPr>
                <w:rFonts w:ascii="GHEA Grapalat" w:hAnsi="GHEA Grapalat" w:cs="Sylfaen"/>
                <w:lang w:val="en-SE"/>
              </w:rPr>
              <w:t>.</w:t>
            </w:r>
          </w:p>
          <w:p w14:paraId="5066424E" w14:textId="77777777" w:rsidR="00E020F9" w:rsidRPr="004D655F" w:rsidRDefault="00E020F9" w:rsidP="00E020F9">
            <w:pPr>
              <w:numPr>
                <w:ilvl w:val="0"/>
                <w:numId w:val="36"/>
              </w:numPr>
              <w:jc w:val="both"/>
              <w:rPr>
                <w:rFonts w:ascii="GHEA Grapalat" w:hAnsi="GHEA Grapalat" w:cs="Sylfaen"/>
                <w:lang w:val="en-SE"/>
              </w:rPr>
            </w:pPr>
            <w:proofErr w:type="spellStart"/>
            <w:r w:rsidRPr="004D655F">
              <w:rPr>
                <w:rFonts w:ascii="GHEA Grapalat" w:hAnsi="GHEA Grapalat" w:cs="Sylfaen"/>
                <w:lang w:val="en-SE"/>
              </w:rPr>
              <w:t>Обеспечение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выполнения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экспертных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работ</w:t>
            </w:r>
            <w:proofErr w:type="spellEnd"/>
            <w:r w:rsidRPr="004D655F">
              <w:rPr>
                <w:rFonts w:ascii="GHEA Grapalat" w:hAnsi="GHEA Grapalat" w:cs="Sylfaen"/>
                <w:lang w:val="en-SE"/>
              </w:rPr>
              <w:t xml:space="preserve"> </w:t>
            </w:r>
            <w:r w:rsidRPr="004D655F">
              <w:rPr>
                <w:rFonts w:ascii="GHEA Grapalat" w:hAnsi="GHEA Grapalat" w:cs="Sylfaen"/>
                <w:b/>
                <w:bCs/>
                <w:lang w:val="en-SE"/>
              </w:rPr>
              <w:t xml:space="preserve">в </w:t>
            </w:r>
            <w:proofErr w:type="spellStart"/>
            <w:r w:rsidRPr="004D655F">
              <w:rPr>
                <w:rFonts w:ascii="GHEA Grapalat" w:hAnsi="GHEA Grapalat" w:cs="Sylfaen"/>
                <w:b/>
                <w:bCs/>
                <w:lang w:val="en-SE"/>
              </w:rPr>
              <w:t>соответствии</w:t>
            </w:r>
            <w:proofErr w:type="spellEnd"/>
            <w:r w:rsidRPr="004D655F">
              <w:rPr>
                <w:rFonts w:ascii="GHEA Grapalat" w:hAnsi="GHEA Grapalat" w:cs="Sylfaen"/>
                <w:b/>
                <w:bCs/>
                <w:lang w:val="en-SE"/>
              </w:rPr>
              <w:t xml:space="preserve"> с </w:t>
            </w:r>
            <w:proofErr w:type="spellStart"/>
            <w:r w:rsidRPr="004D655F">
              <w:rPr>
                <w:rFonts w:ascii="GHEA Grapalat" w:hAnsi="GHEA Grapalat" w:cs="Sylfaen"/>
                <w:b/>
                <w:bCs/>
                <w:lang w:val="en-SE"/>
              </w:rPr>
              <w:t>графиком</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согласованным</w:t>
            </w:r>
            <w:proofErr w:type="spellEnd"/>
            <w:r w:rsidRPr="004D655F">
              <w:rPr>
                <w:rFonts w:ascii="GHEA Grapalat" w:hAnsi="GHEA Grapalat" w:cs="Sylfaen"/>
                <w:b/>
                <w:bCs/>
                <w:lang w:val="en-SE"/>
              </w:rPr>
              <w:t xml:space="preserve"> с </w:t>
            </w:r>
            <w:proofErr w:type="spellStart"/>
            <w:r w:rsidRPr="004D655F">
              <w:rPr>
                <w:rFonts w:ascii="GHEA Grapalat" w:hAnsi="GHEA Grapalat" w:cs="Sylfaen"/>
                <w:b/>
                <w:bCs/>
                <w:lang w:val="en-SE"/>
              </w:rPr>
              <w:t>Заказчиком</w:t>
            </w:r>
            <w:proofErr w:type="spellEnd"/>
            <w:r w:rsidRPr="004D655F">
              <w:rPr>
                <w:rFonts w:ascii="GHEA Grapalat" w:hAnsi="GHEA Grapalat" w:cs="Sylfaen"/>
                <w:lang w:val="en-SE"/>
              </w:rPr>
              <w:t>.</w:t>
            </w:r>
          </w:p>
          <w:p w14:paraId="7E0A794F" w14:textId="77777777" w:rsidR="00E020F9" w:rsidRPr="004D655F" w:rsidRDefault="00E020F9" w:rsidP="00E020F9">
            <w:pPr>
              <w:numPr>
                <w:ilvl w:val="0"/>
                <w:numId w:val="36"/>
              </w:numPr>
              <w:jc w:val="both"/>
              <w:rPr>
                <w:rFonts w:ascii="GHEA Grapalat" w:hAnsi="GHEA Grapalat" w:cs="Sylfaen"/>
                <w:lang w:val="en-SE"/>
              </w:rPr>
            </w:pPr>
            <w:proofErr w:type="spellStart"/>
            <w:r w:rsidRPr="004D655F">
              <w:rPr>
                <w:rFonts w:ascii="GHEA Grapalat" w:hAnsi="GHEA Grapalat" w:cs="Sylfaen"/>
                <w:lang w:val="en-SE"/>
              </w:rPr>
              <w:lastRenderedPageBreak/>
              <w:t>Внесение</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дополнений</w:t>
            </w:r>
            <w:proofErr w:type="spellEnd"/>
            <w:r w:rsidRPr="004D655F">
              <w:rPr>
                <w:rFonts w:ascii="GHEA Grapalat" w:hAnsi="GHEA Grapalat" w:cs="Sylfaen"/>
                <w:b/>
                <w:bCs/>
                <w:lang w:val="en-SE"/>
              </w:rPr>
              <w:t xml:space="preserve"> в </w:t>
            </w:r>
            <w:proofErr w:type="spellStart"/>
            <w:r w:rsidRPr="004D655F">
              <w:rPr>
                <w:rFonts w:ascii="GHEA Grapalat" w:hAnsi="GHEA Grapalat" w:cs="Sylfaen"/>
                <w:b/>
                <w:bCs/>
                <w:lang w:val="en-SE"/>
              </w:rPr>
              <w:t>представленное</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заключение</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случае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появления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новых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условий</w:t>
            </w:r>
            <w:proofErr w:type="spellEnd"/>
            <w:r w:rsidRPr="004D655F">
              <w:rPr>
                <w:rFonts w:ascii="GHEA Grapalat" w:hAnsi="GHEA Grapalat" w:cs="Sylfaen"/>
                <w:lang w:val="en-SE"/>
              </w:rPr>
              <w:t>.</w:t>
            </w:r>
          </w:p>
          <w:p w14:paraId="72DCB6C5" w14:textId="77777777" w:rsidR="00E020F9" w:rsidRPr="004D655F" w:rsidRDefault="00E020F9" w:rsidP="00E020F9">
            <w:pPr>
              <w:numPr>
                <w:ilvl w:val="0"/>
                <w:numId w:val="36"/>
              </w:numPr>
              <w:jc w:val="both"/>
              <w:rPr>
                <w:rFonts w:ascii="GHEA Grapalat" w:hAnsi="GHEA Grapalat" w:cs="Sylfaen"/>
                <w:lang w:val="en-SE"/>
              </w:rPr>
            </w:pPr>
            <w:r w:rsidRPr="004D655F">
              <w:rPr>
                <w:rFonts w:ascii="GHEA Grapalat" w:hAnsi="GHEA Grapalat" w:cs="Sylfaen"/>
                <w:lang w:val="en-SE"/>
              </w:rPr>
              <w:t xml:space="preserve">В </w:t>
            </w:r>
            <w:proofErr w:type="spellStart"/>
            <w:r w:rsidRPr="004D655F">
              <w:rPr>
                <w:rFonts w:ascii="GHEA Grapalat" w:hAnsi="GHEA Grapalat" w:cs="Sylfaen"/>
                <w:lang w:val="en-SE"/>
              </w:rPr>
              <w:t>случае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выявления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неточностей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или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упущений</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проектно-сметной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документации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получившей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положительное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экспертное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заключение</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процессе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строительства</w:t>
            </w:r>
            <w:proofErr w:type="spellEnd"/>
            <w:r w:rsidRPr="004D655F">
              <w:rPr>
                <w:rFonts w:ascii="GHEA Grapalat" w:hAnsi="GHEA Grapalat" w:cs="Sylfaen"/>
                <w:lang w:val="en-SE"/>
              </w:rPr>
              <w:t xml:space="preserve"> — </w:t>
            </w:r>
            <w:proofErr w:type="spellStart"/>
            <w:r w:rsidRPr="004D655F">
              <w:rPr>
                <w:rFonts w:ascii="GHEA Grapalat" w:hAnsi="GHEA Grapalat" w:cs="Sylfaen"/>
                <w:lang w:val="en-SE"/>
              </w:rPr>
              <w:t>изучение</w:t>
            </w:r>
            <w:proofErr w:type="spellEnd"/>
            <w:r w:rsidRPr="004D655F">
              <w:rPr>
                <w:rFonts w:ascii="GHEA Grapalat" w:hAnsi="GHEA Grapalat" w:cs="Sylfaen"/>
                <w:lang w:val="en-SE"/>
              </w:rPr>
              <w:t xml:space="preserve"> и </w:t>
            </w:r>
            <w:proofErr w:type="spellStart"/>
            <w:r w:rsidRPr="004D655F">
              <w:rPr>
                <w:rFonts w:ascii="GHEA Grapalat" w:hAnsi="GHEA Grapalat" w:cs="Sylfaen"/>
                <w:lang w:val="en-SE"/>
              </w:rPr>
              <w:t>предоставление</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дополнительного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заключения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доработанному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или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его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отдельным</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частям</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без</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дополнительной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оплаты</w:t>
            </w:r>
            <w:proofErr w:type="spellEnd"/>
            <w:r w:rsidRPr="004D655F">
              <w:rPr>
                <w:rFonts w:ascii="GHEA Grapalat" w:hAnsi="GHEA Grapalat" w:cs="Sylfaen"/>
                <w:lang w:val="en-SE"/>
              </w:rPr>
              <w:t>.</w:t>
            </w:r>
          </w:p>
          <w:p w14:paraId="185C9323" w14:textId="77777777" w:rsidR="00E020F9" w:rsidRPr="004D655F" w:rsidRDefault="00E020F9" w:rsidP="00E020F9">
            <w:pPr>
              <w:numPr>
                <w:ilvl w:val="0"/>
                <w:numId w:val="36"/>
              </w:numPr>
              <w:jc w:val="both"/>
              <w:rPr>
                <w:rFonts w:ascii="GHEA Grapalat" w:hAnsi="GHEA Grapalat" w:cs="Sylfaen"/>
                <w:lang w:val="en-SE"/>
              </w:rPr>
            </w:pPr>
            <w:r w:rsidRPr="004D655F">
              <w:rPr>
                <w:rFonts w:ascii="GHEA Grapalat" w:hAnsi="GHEA Grapalat" w:cs="Sylfaen"/>
                <w:lang w:val="en-SE"/>
              </w:rPr>
              <w:t xml:space="preserve">В </w:t>
            </w:r>
            <w:proofErr w:type="spellStart"/>
            <w:r w:rsidRPr="004D655F">
              <w:rPr>
                <w:rFonts w:ascii="GHEA Grapalat" w:hAnsi="GHEA Grapalat" w:cs="Sylfaen"/>
                <w:lang w:val="en-SE"/>
              </w:rPr>
              <w:t>случае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возникновения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новых</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обстоятельств</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процессе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строительства</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требующих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внесения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дополнений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или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изменений</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проектно-сметную</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документацию</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получившую</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положительное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экспертное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заключение</w:t>
            </w:r>
            <w:proofErr w:type="spellEnd"/>
            <w:r w:rsidRPr="004D655F">
              <w:rPr>
                <w:rFonts w:ascii="GHEA Grapalat" w:hAnsi="GHEA Grapalat" w:cs="Sylfaen"/>
                <w:lang w:val="en-SE"/>
              </w:rPr>
              <w:t xml:space="preserve"> — </w:t>
            </w:r>
            <w:proofErr w:type="spellStart"/>
            <w:r w:rsidRPr="004D655F">
              <w:rPr>
                <w:rFonts w:ascii="GHEA Grapalat" w:hAnsi="GHEA Grapalat" w:cs="Sylfaen"/>
                <w:lang w:val="en-SE"/>
              </w:rPr>
              <w:t>изучение</w:t>
            </w:r>
            <w:proofErr w:type="spellEnd"/>
            <w:r w:rsidRPr="004D655F">
              <w:rPr>
                <w:rFonts w:ascii="GHEA Grapalat" w:hAnsi="GHEA Grapalat" w:cs="Sylfaen"/>
                <w:lang w:val="en-SE"/>
              </w:rPr>
              <w:t xml:space="preserve"> и </w:t>
            </w:r>
            <w:proofErr w:type="spellStart"/>
            <w:r w:rsidRPr="004D655F">
              <w:rPr>
                <w:rFonts w:ascii="GHEA Grapalat" w:hAnsi="GHEA Grapalat" w:cs="Sylfaen"/>
                <w:lang w:val="en-SE"/>
              </w:rPr>
              <w:t>предоставление</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дополнительного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заключения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доработанному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или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его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отдельным</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частям</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без</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дополнительной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оплаты</w:t>
            </w:r>
            <w:proofErr w:type="spellEnd"/>
            <w:r w:rsidRPr="004D655F">
              <w:rPr>
                <w:rFonts w:ascii="GHEA Grapalat" w:hAnsi="GHEA Grapalat" w:cs="Sylfaen"/>
                <w:lang w:val="en-SE"/>
              </w:rPr>
              <w:t>.</w:t>
            </w:r>
          </w:p>
          <w:p w14:paraId="32856B06" w14:textId="77777777" w:rsidR="00E020F9" w:rsidRPr="000F728F" w:rsidRDefault="00E020F9" w:rsidP="00411C61">
            <w:pPr>
              <w:tabs>
                <w:tab w:val="left" w:pos="270"/>
              </w:tabs>
              <w:ind w:left="270"/>
              <w:contextualSpacing/>
              <w:jc w:val="both"/>
              <w:rPr>
                <w:rFonts w:ascii="GHEA Grapalat" w:hAnsi="GHEA Grapalat" w:cs="Sylfaen"/>
                <w:lang w:val="hy-AM"/>
              </w:rPr>
            </w:pPr>
          </w:p>
        </w:tc>
      </w:tr>
      <w:tr w:rsidR="00E020F9" w:rsidRPr="00366C61" w14:paraId="1F9D0693" w14:textId="77777777" w:rsidTr="00411C61">
        <w:trPr>
          <w:trHeight w:val="2005"/>
        </w:trPr>
        <w:tc>
          <w:tcPr>
            <w:tcW w:w="336" w:type="pct"/>
          </w:tcPr>
          <w:p w14:paraId="79663352" w14:textId="77777777" w:rsidR="00E020F9" w:rsidRPr="000F728F" w:rsidRDefault="00E020F9" w:rsidP="00411C61">
            <w:pPr>
              <w:jc w:val="center"/>
              <w:rPr>
                <w:rFonts w:ascii="GHEA Grapalat" w:hAnsi="GHEA Grapalat" w:cs="Sylfaen"/>
                <w:highlight w:val="yellow"/>
                <w:lang w:val="hy-AM"/>
              </w:rPr>
            </w:pPr>
            <w:r w:rsidRPr="007B5F52">
              <w:rPr>
                <w:rFonts w:ascii="GHEA Grapalat" w:hAnsi="GHEA Grapalat" w:cs="Sylfaen"/>
                <w:lang w:val="hy-AM"/>
              </w:rPr>
              <w:lastRenderedPageBreak/>
              <w:t>3</w:t>
            </w:r>
          </w:p>
        </w:tc>
        <w:tc>
          <w:tcPr>
            <w:tcW w:w="1520" w:type="pct"/>
          </w:tcPr>
          <w:p w14:paraId="60CBD1D0" w14:textId="77777777" w:rsidR="00E020F9" w:rsidRPr="000F728F" w:rsidRDefault="00E020F9" w:rsidP="00411C61">
            <w:pPr>
              <w:shd w:val="clear" w:color="auto" w:fill="FFFFFF"/>
              <w:ind w:firstLine="269"/>
              <w:jc w:val="both"/>
              <w:rPr>
                <w:rFonts w:ascii="GHEA Grapalat" w:hAnsi="GHEA Grapalat" w:cs="Sylfaen"/>
                <w:lang w:val="hy-AM"/>
              </w:rPr>
            </w:pPr>
            <w:r w:rsidRPr="000F728F">
              <w:rPr>
                <w:rFonts w:ascii="GHEA Grapalat" w:hAnsi="GHEA Grapalat" w:cs="Sylfaen"/>
                <w:lang w:val="hy-AM"/>
              </w:rPr>
              <w:t>Отчет о работе консультанта и порядок приемки работ</w:t>
            </w:r>
          </w:p>
        </w:tc>
        <w:tc>
          <w:tcPr>
            <w:tcW w:w="3144" w:type="pct"/>
          </w:tcPr>
          <w:p w14:paraId="063D10AD" w14:textId="77777777" w:rsidR="00E020F9" w:rsidRPr="004D655F" w:rsidRDefault="00E020F9" w:rsidP="00411C61">
            <w:pPr>
              <w:jc w:val="both"/>
              <w:rPr>
                <w:rFonts w:ascii="GHEA Grapalat" w:hAnsi="GHEA Grapalat" w:cs="Sylfaen"/>
                <w:lang w:val="en-SE"/>
              </w:rPr>
            </w:pPr>
            <w:r w:rsidRPr="000F728F">
              <w:rPr>
                <w:rFonts w:ascii="GHEA Grapalat" w:hAnsi="GHEA Grapalat" w:cs="Sylfaen"/>
              </w:rPr>
              <w:t xml:space="preserve">Срок выполнения работ устанавливается </w:t>
            </w:r>
            <w:r w:rsidRPr="000F728F">
              <w:rPr>
                <w:rFonts w:ascii="GHEA Grapalat" w:hAnsi="GHEA Grapalat" w:cs="Sylfaen"/>
                <w:b/>
                <w:bCs/>
              </w:rPr>
              <w:t>15 рабочих дней</w:t>
            </w:r>
            <w:r w:rsidRPr="000F728F">
              <w:rPr>
                <w:rFonts w:ascii="GHEA Grapalat" w:hAnsi="GHEA Grapalat" w:cs="Sylfaen"/>
              </w:rPr>
              <w:t>.</w:t>
            </w:r>
            <w:r w:rsidRPr="000F728F">
              <w:rPr>
                <w:rFonts w:ascii="GHEA Grapalat" w:hAnsi="GHEA Grapalat" w:cs="Sylfaen"/>
              </w:rPr>
              <w:br/>
            </w:r>
            <w:proofErr w:type="spellStart"/>
            <w:r w:rsidRPr="004D655F">
              <w:rPr>
                <w:rFonts w:ascii="GHEA Grapalat" w:hAnsi="GHEA Grapalat" w:cs="Sylfaen"/>
                <w:b/>
                <w:bCs/>
                <w:lang w:val="en-SE"/>
              </w:rPr>
              <w:t>Организация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должна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представить</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Заказчику</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экспертное</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заключение</w:t>
            </w:r>
            <w:proofErr w:type="spellEnd"/>
            <w:r w:rsidRPr="004D655F">
              <w:rPr>
                <w:rFonts w:ascii="GHEA Grapalat" w:hAnsi="GHEA Grapalat" w:cs="Sylfaen"/>
                <w:lang w:val="en-SE"/>
              </w:rPr>
              <w:t xml:space="preserve"> в </w:t>
            </w:r>
            <w:proofErr w:type="spellStart"/>
            <w:r w:rsidRPr="004D655F">
              <w:rPr>
                <w:rFonts w:ascii="GHEA Grapalat" w:hAnsi="GHEA Grapalat" w:cs="Sylfaen"/>
                <w:b/>
                <w:bCs/>
                <w:lang w:val="en-SE"/>
              </w:rPr>
              <w:t>двух</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экземплярах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оформленных</w:t>
            </w:r>
            <w:proofErr w:type="spellEnd"/>
            <w:r w:rsidRPr="004D655F">
              <w:rPr>
                <w:rFonts w:ascii="GHEA Grapalat" w:hAnsi="GHEA Grapalat" w:cs="Sylfaen"/>
                <w:lang w:val="en-SE"/>
              </w:rPr>
              <w:t xml:space="preserve"> и </w:t>
            </w:r>
            <w:proofErr w:type="spellStart"/>
            <w:r w:rsidRPr="004D655F">
              <w:rPr>
                <w:rFonts w:ascii="GHEA Grapalat" w:hAnsi="GHEA Grapalat" w:cs="Sylfaen"/>
                <w:lang w:val="en-SE"/>
              </w:rPr>
              <w:t>составленных</w:t>
            </w:r>
            <w:proofErr w:type="spellEnd"/>
            <w:r w:rsidRPr="004D655F">
              <w:rPr>
                <w:rFonts w:ascii="GHEA Grapalat" w:hAnsi="GHEA Grapalat" w:cs="Sylfaen"/>
                <w:lang w:val="en-SE"/>
              </w:rPr>
              <w:t xml:space="preserve"> </w:t>
            </w:r>
            <w:r w:rsidRPr="004D655F">
              <w:rPr>
                <w:rFonts w:ascii="GHEA Grapalat" w:hAnsi="GHEA Grapalat" w:cs="Sylfaen"/>
                <w:b/>
                <w:bCs/>
                <w:lang w:val="en-SE"/>
              </w:rPr>
              <w:t xml:space="preserve">в </w:t>
            </w:r>
            <w:proofErr w:type="spellStart"/>
            <w:r w:rsidRPr="004D655F">
              <w:rPr>
                <w:rFonts w:ascii="GHEA Grapalat" w:hAnsi="GHEA Grapalat" w:cs="Sylfaen"/>
                <w:b/>
                <w:bCs/>
                <w:lang w:val="en-SE"/>
              </w:rPr>
              <w:t>соответствии</w:t>
            </w:r>
            <w:proofErr w:type="spellEnd"/>
            <w:r w:rsidRPr="004D655F">
              <w:rPr>
                <w:rFonts w:ascii="GHEA Grapalat" w:hAnsi="GHEA Grapalat" w:cs="Sylfaen"/>
                <w:b/>
                <w:bCs/>
                <w:lang w:val="en-SE"/>
              </w:rPr>
              <w:t xml:space="preserve"> с </w:t>
            </w:r>
            <w:proofErr w:type="spellStart"/>
            <w:r w:rsidRPr="004D655F">
              <w:rPr>
                <w:rFonts w:ascii="GHEA Grapalat" w:hAnsi="GHEA Grapalat" w:cs="Sylfaen"/>
                <w:b/>
                <w:bCs/>
                <w:lang w:val="en-SE"/>
              </w:rPr>
              <w:t>действующими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нормами</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на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армянском</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языке</w:t>
            </w:r>
            <w:proofErr w:type="spellEnd"/>
            <w:r w:rsidRPr="004D655F">
              <w:rPr>
                <w:rFonts w:ascii="GHEA Grapalat" w:hAnsi="GHEA Grapalat" w:cs="Sylfaen"/>
                <w:lang w:val="en-SE"/>
              </w:rPr>
              <w:t xml:space="preserve">, в </w:t>
            </w:r>
            <w:proofErr w:type="spellStart"/>
            <w:r w:rsidRPr="004D655F">
              <w:rPr>
                <w:rFonts w:ascii="GHEA Grapalat" w:hAnsi="GHEA Grapalat" w:cs="Sylfaen"/>
                <w:b/>
                <w:bCs/>
                <w:lang w:val="en-SE"/>
              </w:rPr>
              <w:t>электронной</w:t>
            </w:r>
            <w:proofErr w:type="spellEnd"/>
            <w:r w:rsidRPr="004D655F">
              <w:rPr>
                <w:rFonts w:ascii="GHEA Grapalat" w:hAnsi="GHEA Grapalat" w:cs="Sylfaen"/>
                <w:b/>
                <w:bCs/>
                <w:lang w:val="en-SE"/>
              </w:rPr>
              <w:t xml:space="preserve"> и </w:t>
            </w:r>
            <w:proofErr w:type="spellStart"/>
            <w:r w:rsidRPr="004D655F">
              <w:rPr>
                <w:rFonts w:ascii="GHEA Grapalat" w:hAnsi="GHEA Grapalat" w:cs="Sylfaen"/>
                <w:b/>
                <w:bCs/>
                <w:lang w:val="en-SE"/>
              </w:rPr>
              <w:t>бумажной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версиях</w:t>
            </w:r>
            <w:proofErr w:type="spellEnd"/>
            <w:r w:rsidRPr="004D655F">
              <w:rPr>
                <w:rFonts w:ascii="GHEA Grapalat" w:hAnsi="GHEA Grapalat" w:cs="Sylfaen"/>
                <w:lang w:val="en-SE"/>
              </w:rPr>
              <w:t>.</w:t>
            </w:r>
          </w:p>
          <w:p w14:paraId="6FB576D7" w14:textId="77777777" w:rsidR="00E020F9" w:rsidRPr="000F728F" w:rsidRDefault="00E020F9" w:rsidP="00411C61">
            <w:pPr>
              <w:jc w:val="both"/>
              <w:rPr>
                <w:rFonts w:ascii="GHEA Grapalat" w:hAnsi="GHEA Grapalat" w:cs="Sylfaen"/>
                <w:lang w:val="hy-AM"/>
              </w:rPr>
            </w:pPr>
          </w:p>
        </w:tc>
      </w:tr>
    </w:tbl>
    <w:p w14:paraId="6612019A" w14:textId="77777777" w:rsidR="00E020F9" w:rsidRPr="00B75036" w:rsidRDefault="00E020F9" w:rsidP="00E020F9">
      <w:pPr>
        <w:widowControl w:val="0"/>
        <w:spacing w:after="160" w:line="360" w:lineRule="auto"/>
        <w:jc w:val="center"/>
        <w:rPr>
          <w:rFonts w:ascii="GHEA Grapalat" w:hAnsi="GHEA Grapalat"/>
          <w:b/>
          <w:i/>
        </w:rPr>
      </w:pPr>
    </w:p>
    <w:p w14:paraId="5BD466BB" w14:textId="77777777" w:rsidR="00E020F9" w:rsidRPr="00CD13F3" w:rsidRDefault="00E020F9" w:rsidP="00E020F9">
      <w:pPr>
        <w:widowControl w:val="0"/>
        <w:spacing w:after="160" w:line="360" w:lineRule="auto"/>
        <w:jc w:val="center"/>
        <w:rPr>
          <w:rFonts w:ascii="GHEA Grapalat" w:hAnsi="GHEA Grapalat"/>
          <w:b/>
          <w:i/>
        </w:rPr>
      </w:pPr>
    </w:p>
    <w:p w14:paraId="7E760273" w14:textId="77777777" w:rsidR="00E020F9" w:rsidRPr="00CD13F3" w:rsidRDefault="00E020F9" w:rsidP="00E020F9">
      <w:pPr>
        <w:widowControl w:val="0"/>
        <w:spacing w:after="160" w:line="360" w:lineRule="auto"/>
        <w:jc w:val="center"/>
        <w:rPr>
          <w:rFonts w:ascii="GHEA Grapalat" w:hAnsi="GHEA Grapalat"/>
        </w:rPr>
      </w:pPr>
    </w:p>
    <w:p w14:paraId="1048F2E9" w14:textId="77777777" w:rsidR="00E020F9" w:rsidRPr="00CD13F3" w:rsidRDefault="00E020F9" w:rsidP="00E020F9">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020F9" w:rsidRPr="00AD29CE" w14:paraId="3B17F5BC" w14:textId="77777777" w:rsidTr="00411C61">
        <w:trPr>
          <w:jc w:val="center"/>
        </w:trPr>
        <w:tc>
          <w:tcPr>
            <w:tcW w:w="4536" w:type="dxa"/>
          </w:tcPr>
          <w:p w14:paraId="599B954E" w14:textId="77777777" w:rsidR="00E020F9" w:rsidRPr="00AD29CE" w:rsidRDefault="00E020F9" w:rsidP="00411C61">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40BBC82C" w14:textId="77777777" w:rsidR="00E020F9" w:rsidRPr="00E40AC8" w:rsidRDefault="00E020F9" w:rsidP="00411C61">
            <w:pPr>
              <w:widowControl w:val="0"/>
              <w:jc w:val="center"/>
              <w:rPr>
                <w:rFonts w:ascii="GHEA Grapalat" w:hAnsi="GHEA Grapalat"/>
                <w:lang w:val="en-US"/>
              </w:rPr>
            </w:pPr>
            <w:r>
              <w:rPr>
                <w:rFonts w:ascii="GHEA Grapalat" w:hAnsi="GHEA Grapalat"/>
                <w:lang w:val="en-US"/>
              </w:rPr>
              <w:t>___________________________</w:t>
            </w:r>
          </w:p>
          <w:p w14:paraId="7EFB1CF8" w14:textId="77777777" w:rsidR="00E020F9" w:rsidRPr="00E40AC8" w:rsidRDefault="00E020F9" w:rsidP="00411C61">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2933FE6" w14:textId="77777777" w:rsidR="00E020F9" w:rsidRPr="00AD29CE" w:rsidRDefault="00E020F9" w:rsidP="00411C61">
            <w:pPr>
              <w:widowControl w:val="0"/>
              <w:spacing w:after="160" w:line="360" w:lineRule="auto"/>
              <w:jc w:val="center"/>
              <w:rPr>
                <w:rFonts w:ascii="GHEA Grapalat" w:hAnsi="GHEA Grapalat"/>
              </w:rPr>
            </w:pPr>
            <w:r w:rsidRPr="00AD29CE">
              <w:rPr>
                <w:rFonts w:ascii="GHEA Grapalat" w:hAnsi="GHEA Grapalat"/>
              </w:rPr>
              <w:lastRenderedPageBreak/>
              <w:t>М. П.</w:t>
            </w:r>
          </w:p>
        </w:tc>
        <w:tc>
          <w:tcPr>
            <w:tcW w:w="760" w:type="dxa"/>
          </w:tcPr>
          <w:p w14:paraId="6606F9F3" w14:textId="77777777" w:rsidR="00E020F9" w:rsidRPr="00AD29CE" w:rsidRDefault="00E020F9" w:rsidP="00411C61">
            <w:pPr>
              <w:widowControl w:val="0"/>
              <w:spacing w:after="160" w:line="360" w:lineRule="auto"/>
              <w:jc w:val="center"/>
              <w:rPr>
                <w:rFonts w:ascii="GHEA Grapalat" w:hAnsi="GHEA Grapalat"/>
              </w:rPr>
            </w:pPr>
          </w:p>
        </w:tc>
        <w:tc>
          <w:tcPr>
            <w:tcW w:w="4343" w:type="dxa"/>
          </w:tcPr>
          <w:p w14:paraId="34AFBD3E" w14:textId="77777777" w:rsidR="00E020F9" w:rsidRPr="00AD29CE" w:rsidRDefault="00E020F9" w:rsidP="00411C61">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4FBB576" w14:textId="77777777" w:rsidR="00E020F9" w:rsidRPr="00E40AC8" w:rsidRDefault="00E020F9" w:rsidP="00411C61">
            <w:pPr>
              <w:widowControl w:val="0"/>
              <w:jc w:val="center"/>
              <w:rPr>
                <w:rFonts w:ascii="GHEA Grapalat" w:hAnsi="GHEA Grapalat"/>
                <w:lang w:val="en-US"/>
              </w:rPr>
            </w:pPr>
            <w:r>
              <w:rPr>
                <w:rFonts w:ascii="GHEA Grapalat" w:hAnsi="GHEA Grapalat"/>
                <w:lang w:val="en-US"/>
              </w:rPr>
              <w:t>__________________________</w:t>
            </w:r>
          </w:p>
          <w:p w14:paraId="576D43B6" w14:textId="77777777" w:rsidR="00E020F9" w:rsidRPr="00E40AC8" w:rsidRDefault="00E020F9" w:rsidP="00411C61">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5CB80C6" w14:textId="77777777" w:rsidR="00E020F9" w:rsidRPr="00AD29CE" w:rsidRDefault="00E020F9" w:rsidP="00411C61">
            <w:pPr>
              <w:widowControl w:val="0"/>
              <w:spacing w:after="160" w:line="360" w:lineRule="auto"/>
              <w:jc w:val="center"/>
              <w:rPr>
                <w:rFonts w:ascii="GHEA Grapalat" w:hAnsi="GHEA Grapalat"/>
              </w:rPr>
            </w:pPr>
            <w:r w:rsidRPr="00AD29CE">
              <w:rPr>
                <w:rFonts w:ascii="GHEA Grapalat" w:hAnsi="GHEA Grapalat"/>
              </w:rPr>
              <w:lastRenderedPageBreak/>
              <w:t>М. П.</w:t>
            </w:r>
          </w:p>
        </w:tc>
      </w:tr>
    </w:tbl>
    <w:p w14:paraId="213B03EB" w14:textId="77777777" w:rsidR="00E020F9" w:rsidRPr="00AD29CE" w:rsidRDefault="00E020F9" w:rsidP="00E020F9">
      <w:pPr>
        <w:widowControl w:val="0"/>
        <w:spacing w:after="160" w:line="360" w:lineRule="auto"/>
        <w:jc w:val="center"/>
        <w:rPr>
          <w:rFonts w:ascii="GHEA Grapalat" w:hAnsi="GHEA Grapalat"/>
        </w:rPr>
      </w:pPr>
      <w:r w:rsidRPr="00AD29CE">
        <w:rPr>
          <w:rFonts w:ascii="GHEA Grapalat" w:hAnsi="GHEA Grapalat"/>
        </w:rPr>
        <w:lastRenderedPageBreak/>
        <w:br w:type="page"/>
      </w:r>
    </w:p>
    <w:p w14:paraId="701200F2" w14:textId="77777777" w:rsidR="00E020F9" w:rsidRPr="00081D7E" w:rsidRDefault="00E020F9" w:rsidP="00E020F9">
      <w:pPr>
        <w:widowControl w:val="0"/>
        <w:spacing w:after="160" w:line="360" w:lineRule="auto"/>
        <w:jc w:val="center"/>
        <w:rPr>
          <w:rFonts w:ascii="GHEA Grapalat" w:hAnsi="GHEA Grapalat"/>
          <w:lang w:val="hy-AM"/>
        </w:rPr>
      </w:pPr>
    </w:p>
    <w:p w14:paraId="7DBB350D" w14:textId="77777777" w:rsidR="00E020F9" w:rsidRPr="00AD29CE" w:rsidRDefault="00E020F9" w:rsidP="00E020F9">
      <w:pPr>
        <w:widowControl w:val="0"/>
        <w:spacing w:after="160" w:line="360" w:lineRule="auto"/>
        <w:jc w:val="right"/>
        <w:rPr>
          <w:rFonts w:ascii="GHEA Grapalat" w:hAnsi="GHEA Grapalat"/>
          <w:i/>
        </w:rPr>
      </w:pPr>
      <w:r w:rsidRPr="00AD29CE">
        <w:rPr>
          <w:rFonts w:ascii="GHEA Grapalat" w:hAnsi="GHEA Grapalat"/>
          <w:i/>
        </w:rPr>
        <w:t>Приложение № 2</w:t>
      </w:r>
    </w:p>
    <w:p w14:paraId="11EF3EB8" w14:textId="6B7424A7" w:rsidR="00E020F9" w:rsidRPr="00E020F9" w:rsidRDefault="00E020F9" w:rsidP="00E020F9">
      <w:pPr>
        <w:widowControl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Pr>
          <w:rFonts w:ascii="GHEA Grapalat" w:hAnsi="GHEA Grapalat"/>
          <w:b/>
          <w:i/>
        </w:rPr>
        <w:t>HFF-GH-NPTcDzB -2025/</w:t>
      </w:r>
      <w:r w:rsidRPr="00E020F9">
        <w:rPr>
          <w:rFonts w:ascii="GHEA Grapalat" w:hAnsi="GHEA Grapalat"/>
          <w:b/>
          <w:i/>
        </w:rPr>
        <w:t>5</w:t>
      </w:r>
    </w:p>
    <w:p w14:paraId="2245CA39" w14:textId="77777777" w:rsidR="00E020F9" w:rsidRPr="00AD29CE" w:rsidRDefault="00E020F9" w:rsidP="00E020F9">
      <w:pPr>
        <w:widowControl w:val="0"/>
        <w:spacing w:after="160" w:line="360" w:lineRule="auto"/>
        <w:jc w:val="right"/>
        <w:rPr>
          <w:rFonts w:ascii="GHEA Grapalat" w:hAnsi="GHEA Grapala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025</w:t>
      </w:r>
      <w:r w:rsidRPr="00AD29CE">
        <w:rPr>
          <w:rFonts w:ascii="GHEA Grapalat" w:hAnsi="GHEA Grapalat"/>
          <w:i/>
        </w:rPr>
        <w:t>г.</w:t>
      </w:r>
    </w:p>
    <w:p w14:paraId="6A6BBB14" w14:textId="77777777" w:rsidR="00E020F9" w:rsidRPr="00AD29CE" w:rsidRDefault="00E020F9" w:rsidP="00E020F9">
      <w:pPr>
        <w:widowControl w:val="0"/>
        <w:tabs>
          <w:tab w:val="left" w:pos="9540"/>
        </w:tabs>
        <w:spacing w:after="160" w:line="360" w:lineRule="auto"/>
        <w:jc w:val="center"/>
        <w:rPr>
          <w:rFonts w:ascii="GHEA Grapalat" w:hAnsi="GHEA Grapalat"/>
        </w:rPr>
      </w:pPr>
    </w:p>
    <w:p w14:paraId="41F4EE51" w14:textId="77777777" w:rsidR="00E020F9" w:rsidRPr="00CD13F3" w:rsidRDefault="00E020F9" w:rsidP="00E020F9">
      <w:pPr>
        <w:widowControl w:val="0"/>
        <w:spacing w:after="160"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6"/>
        <w:t>*</w:t>
      </w:r>
    </w:p>
    <w:p w14:paraId="6C678386" w14:textId="77777777" w:rsidR="00E020F9" w:rsidRPr="00AD29CE" w:rsidRDefault="00E020F9" w:rsidP="00E020F9">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E020F9" w:rsidRPr="00F412AC" w14:paraId="2093039E" w14:textId="77777777" w:rsidTr="00411C61">
        <w:trPr>
          <w:trHeight w:val="363"/>
          <w:jc w:val="center"/>
        </w:trPr>
        <w:tc>
          <w:tcPr>
            <w:tcW w:w="11627" w:type="dxa"/>
            <w:gridSpan w:val="16"/>
          </w:tcPr>
          <w:p w14:paraId="5A2D8D4F" w14:textId="77777777" w:rsidR="00E020F9" w:rsidRPr="00F412AC" w:rsidRDefault="00E020F9" w:rsidP="00411C61">
            <w:pPr>
              <w:widowControl w:val="0"/>
              <w:spacing w:after="120"/>
              <w:jc w:val="center"/>
              <w:rPr>
                <w:rFonts w:ascii="GHEA Grapalat" w:hAnsi="GHEA Grapalat"/>
                <w:sz w:val="16"/>
              </w:rPr>
            </w:pPr>
            <w:r w:rsidRPr="00F412AC">
              <w:rPr>
                <w:rFonts w:ascii="GHEA Grapalat" w:hAnsi="GHEA Grapalat"/>
                <w:sz w:val="16"/>
              </w:rPr>
              <w:t>Услуги</w:t>
            </w:r>
          </w:p>
        </w:tc>
      </w:tr>
      <w:tr w:rsidR="00E020F9" w:rsidRPr="00F412AC" w14:paraId="19AE7535" w14:textId="77777777" w:rsidTr="00411C61">
        <w:trPr>
          <w:trHeight w:val="1781"/>
          <w:jc w:val="center"/>
        </w:trPr>
        <w:tc>
          <w:tcPr>
            <w:tcW w:w="1006" w:type="dxa"/>
            <w:vAlign w:val="center"/>
          </w:tcPr>
          <w:p w14:paraId="42FE77CD" w14:textId="77777777" w:rsidR="00E020F9" w:rsidRPr="00F412AC" w:rsidRDefault="00E020F9" w:rsidP="00411C61">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3746BE2D" w14:textId="77777777" w:rsidR="00E020F9" w:rsidRPr="00F412AC" w:rsidRDefault="00E020F9" w:rsidP="00411C61">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2FFAA1DC" w14:textId="77777777" w:rsidR="00E020F9" w:rsidRPr="00F412AC" w:rsidRDefault="00E020F9" w:rsidP="00411C61">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3D2042C6" w14:textId="77777777" w:rsidR="00E020F9" w:rsidRPr="00CA2754" w:rsidRDefault="00E020F9" w:rsidP="00411C61">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7"/>
              <w:t>**</w:t>
            </w:r>
          </w:p>
        </w:tc>
      </w:tr>
      <w:tr w:rsidR="00E020F9" w:rsidRPr="00F412AC" w14:paraId="5605963F" w14:textId="77777777" w:rsidTr="00411C61">
        <w:trPr>
          <w:trHeight w:val="742"/>
          <w:jc w:val="center"/>
        </w:trPr>
        <w:tc>
          <w:tcPr>
            <w:tcW w:w="1006" w:type="dxa"/>
          </w:tcPr>
          <w:p w14:paraId="54D32C79" w14:textId="77777777" w:rsidR="00E020F9" w:rsidRPr="00F412AC" w:rsidRDefault="00E020F9" w:rsidP="00411C61">
            <w:pPr>
              <w:widowControl w:val="0"/>
              <w:spacing w:after="120"/>
              <w:jc w:val="center"/>
              <w:rPr>
                <w:rFonts w:ascii="GHEA Grapalat" w:hAnsi="GHEA Grapalat"/>
                <w:sz w:val="16"/>
              </w:rPr>
            </w:pPr>
          </w:p>
        </w:tc>
        <w:tc>
          <w:tcPr>
            <w:tcW w:w="1212" w:type="dxa"/>
          </w:tcPr>
          <w:p w14:paraId="445DFCF7" w14:textId="77777777" w:rsidR="00E020F9" w:rsidRPr="00F412AC" w:rsidRDefault="00E020F9" w:rsidP="00411C61">
            <w:pPr>
              <w:widowControl w:val="0"/>
              <w:spacing w:after="120"/>
              <w:jc w:val="center"/>
              <w:rPr>
                <w:rFonts w:ascii="GHEA Grapalat" w:hAnsi="GHEA Grapalat"/>
                <w:sz w:val="16"/>
              </w:rPr>
            </w:pPr>
          </w:p>
        </w:tc>
        <w:tc>
          <w:tcPr>
            <w:tcW w:w="843" w:type="dxa"/>
          </w:tcPr>
          <w:p w14:paraId="64BE75DB" w14:textId="77777777" w:rsidR="00E020F9" w:rsidRPr="00F412AC" w:rsidRDefault="00E020F9" w:rsidP="00411C61">
            <w:pPr>
              <w:widowControl w:val="0"/>
              <w:spacing w:after="120"/>
              <w:jc w:val="center"/>
              <w:rPr>
                <w:rFonts w:ascii="GHEA Grapalat" w:hAnsi="GHEA Grapalat"/>
                <w:sz w:val="16"/>
              </w:rPr>
            </w:pPr>
          </w:p>
        </w:tc>
        <w:tc>
          <w:tcPr>
            <w:tcW w:w="682" w:type="dxa"/>
            <w:vAlign w:val="center"/>
          </w:tcPr>
          <w:p w14:paraId="79BC4280" w14:textId="77777777" w:rsidR="00E020F9" w:rsidRPr="00F412AC" w:rsidRDefault="00E020F9" w:rsidP="00411C61">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46501093" w14:textId="77777777" w:rsidR="00E020F9" w:rsidRPr="00F412AC" w:rsidRDefault="00E020F9" w:rsidP="00411C61">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0898BCC9" w14:textId="77777777" w:rsidR="00E020F9" w:rsidRPr="00F412AC" w:rsidRDefault="00E020F9" w:rsidP="00411C61">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668F1547" w14:textId="77777777" w:rsidR="00E020F9" w:rsidRPr="00F412AC" w:rsidRDefault="00E020F9" w:rsidP="00411C61">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A302FB8" w14:textId="77777777" w:rsidR="00E020F9" w:rsidRPr="00F412AC" w:rsidRDefault="00E020F9" w:rsidP="00411C61">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45A36109" w14:textId="77777777" w:rsidR="00E020F9" w:rsidRPr="00F412AC" w:rsidRDefault="00E020F9" w:rsidP="00411C61">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7CE8324" w14:textId="77777777" w:rsidR="00E020F9" w:rsidRPr="00F412AC" w:rsidRDefault="00E020F9" w:rsidP="00411C61">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3889D2FF" w14:textId="77777777" w:rsidR="00E020F9" w:rsidRPr="00F412AC" w:rsidRDefault="00E020F9" w:rsidP="00411C61">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1A704F17" w14:textId="77777777" w:rsidR="00E020F9" w:rsidRPr="00F412AC" w:rsidRDefault="00E020F9" w:rsidP="00411C61">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6196DFA6" w14:textId="77777777" w:rsidR="00E020F9" w:rsidRPr="00F412AC" w:rsidRDefault="00E020F9" w:rsidP="00411C61">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740EC947" w14:textId="77777777" w:rsidR="00E020F9" w:rsidRPr="00F412AC" w:rsidRDefault="00E020F9" w:rsidP="00411C61">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764CB129" w14:textId="77777777" w:rsidR="00E020F9" w:rsidRPr="00F412AC" w:rsidRDefault="00E020F9" w:rsidP="00411C61">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77356236" w14:textId="77777777" w:rsidR="00E020F9" w:rsidRPr="00CA2754" w:rsidRDefault="00E020F9" w:rsidP="00411C61">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E020F9" w:rsidRPr="00F412AC" w14:paraId="43385B1D" w14:textId="77777777" w:rsidTr="00411C61">
        <w:trPr>
          <w:cantSplit/>
          <w:trHeight w:val="1134"/>
          <w:jc w:val="center"/>
        </w:trPr>
        <w:tc>
          <w:tcPr>
            <w:tcW w:w="1006" w:type="dxa"/>
          </w:tcPr>
          <w:p w14:paraId="2F61C6A1" w14:textId="77777777" w:rsidR="00E020F9" w:rsidRPr="00F412AC" w:rsidRDefault="00E020F9" w:rsidP="00411C61">
            <w:pPr>
              <w:widowControl w:val="0"/>
              <w:spacing w:after="120"/>
              <w:jc w:val="center"/>
              <w:rPr>
                <w:rFonts w:ascii="GHEA Grapalat" w:hAnsi="GHEA Grapalat"/>
                <w:sz w:val="16"/>
              </w:rPr>
            </w:pPr>
            <w:r>
              <w:rPr>
                <w:rFonts w:ascii="GHEA Grapalat" w:hAnsi="GHEA Grapalat"/>
                <w:sz w:val="16"/>
              </w:rPr>
              <w:t>1</w:t>
            </w:r>
          </w:p>
        </w:tc>
        <w:tc>
          <w:tcPr>
            <w:tcW w:w="1212" w:type="dxa"/>
            <w:vAlign w:val="center"/>
          </w:tcPr>
          <w:p w14:paraId="550DDCDD" w14:textId="77777777" w:rsidR="00E020F9" w:rsidRPr="00F412AC" w:rsidRDefault="00E020F9" w:rsidP="00411C61">
            <w:pPr>
              <w:widowControl w:val="0"/>
              <w:spacing w:after="120"/>
              <w:jc w:val="center"/>
              <w:rPr>
                <w:rFonts w:ascii="GHEA Grapalat" w:hAnsi="GHEA Grapalat"/>
                <w:sz w:val="16"/>
              </w:rPr>
            </w:pPr>
            <w:r>
              <w:rPr>
                <w:rFonts w:ascii="GHEA Grapalat" w:hAnsi="GHEA Grapalat"/>
                <w:sz w:val="18"/>
                <w:szCs w:val="18"/>
                <w:lang w:val="hy-AM"/>
              </w:rPr>
              <w:t>50531140/01</w:t>
            </w:r>
          </w:p>
        </w:tc>
        <w:tc>
          <w:tcPr>
            <w:tcW w:w="843" w:type="dxa"/>
            <w:vAlign w:val="center"/>
          </w:tcPr>
          <w:p w14:paraId="0FDEE3FA" w14:textId="77777777" w:rsidR="00E020F9" w:rsidRPr="00F412AC" w:rsidRDefault="00E020F9" w:rsidP="00411C61">
            <w:pPr>
              <w:widowControl w:val="0"/>
              <w:spacing w:after="120"/>
              <w:jc w:val="center"/>
              <w:rPr>
                <w:rFonts w:ascii="GHEA Grapalat" w:hAnsi="GHEA Grapalat"/>
                <w:sz w:val="16"/>
              </w:rPr>
            </w:pPr>
            <w:r>
              <w:rPr>
                <w:rFonts w:ascii="GHEA Grapalat" w:hAnsi="GHEA Grapalat"/>
                <w:lang w:val="hy-AM"/>
              </w:rPr>
              <w:t>Экспертиза проектно-сметной документации</w:t>
            </w:r>
          </w:p>
        </w:tc>
        <w:tc>
          <w:tcPr>
            <w:tcW w:w="682" w:type="dxa"/>
            <w:textDirection w:val="btLr"/>
          </w:tcPr>
          <w:p w14:paraId="74DCB18D" w14:textId="77777777" w:rsidR="00E020F9" w:rsidRPr="00F412AC" w:rsidRDefault="00E020F9" w:rsidP="00411C61">
            <w:pPr>
              <w:widowControl w:val="0"/>
              <w:spacing w:after="120"/>
              <w:jc w:val="center"/>
              <w:rPr>
                <w:rFonts w:ascii="GHEA Grapalat" w:hAnsi="GHEA Grapalat"/>
                <w:sz w:val="16"/>
              </w:rPr>
            </w:pPr>
            <w:r>
              <w:rPr>
                <w:rFonts w:ascii="GHEA Grapalat" w:hAnsi="GHEA Grapalat" w:cs="Arial"/>
                <w:i/>
                <w:sz w:val="18"/>
                <w:szCs w:val="18"/>
                <w:u w:val="single"/>
                <w:lang w:val="hy-AM"/>
              </w:rPr>
              <w:t>%....</w:t>
            </w:r>
          </w:p>
        </w:tc>
        <w:tc>
          <w:tcPr>
            <w:tcW w:w="813" w:type="dxa"/>
            <w:textDirection w:val="btLr"/>
          </w:tcPr>
          <w:p w14:paraId="51947637" w14:textId="77777777" w:rsidR="00E020F9" w:rsidRPr="00F412AC" w:rsidRDefault="00E020F9" w:rsidP="00411C61">
            <w:pPr>
              <w:widowControl w:val="0"/>
              <w:spacing w:after="120"/>
              <w:jc w:val="center"/>
              <w:rPr>
                <w:rFonts w:ascii="GHEA Grapalat" w:hAnsi="GHEA Grapalat"/>
                <w:sz w:val="16"/>
              </w:rPr>
            </w:pPr>
            <w:r>
              <w:rPr>
                <w:rFonts w:ascii="GHEA Grapalat" w:hAnsi="GHEA Grapalat" w:cs="Arial"/>
                <w:i/>
                <w:sz w:val="18"/>
                <w:szCs w:val="18"/>
                <w:u w:val="single"/>
                <w:lang w:val="hy-AM"/>
              </w:rPr>
              <w:t>%....</w:t>
            </w:r>
          </w:p>
        </w:tc>
        <w:tc>
          <w:tcPr>
            <w:tcW w:w="563" w:type="dxa"/>
            <w:textDirection w:val="btLr"/>
          </w:tcPr>
          <w:p w14:paraId="47880FE5" w14:textId="77777777" w:rsidR="00E020F9" w:rsidRPr="00F412AC" w:rsidRDefault="00E020F9" w:rsidP="00411C61">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81" w:type="dxa"/>
            <w:textDirection w:val="btLr"/>
          </w:tcPr>
          <w:p w14:paraId="49D69DF5" w14:textId="77777777" w:rsidR="00E020F9" w:rsidRPr="00F412AC" w:rsidRDefault="00E020F9" w:rsidP="00411C61">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582" w:type="dxa"/>
            <w:textDirection w:val="btLr"/>
          </w:tcPr>
          <w:p w14:paraId="49768AB5" w14:textId="77777777" w:rsidR="00E020F9" w:rsidRPr="00F412AC" w:rsidRDefault="00E020F9" w:rsidP="00411C61">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566" w:type="dxa"/>
            <w:textDirection w:val="btLr"/>
          </w:tcPr>
          <w:p w14:paraId="63B41F43" w14:textId="77777777" w:rsidR="00E020F9" w:rsidRPr="00F412AC" w:rsidRDefault="00E020F9" w:rsidP="00411C61">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01" w:type="dxa"/>
            <w:textDirection w:val="btLr"/>
          </w:tcPr>
          <w:p w14:paraId="1020418F" w14:textId="77777777" w:rsidR="00E020F9" w:rsidRPr="00F412AC" w:rsidRDefault="00E020F9" w:rsidP="00411C61">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11" w:type="dxa"/>
            <w:textDirection w:val="btLr"/>
          </w:tcPr>
          <w:p w14:paraId="407FB3DC" w14:textId="77777777" w:rsidR="00E020F9" w:rsidRPr="00F412AC" w:rsidRDefault="00E020F9" w:rsidP="00411C61">
            <w:pPr>
              <w:widowControl w:val="0"/>
              <w:spacing w:after="120"/>
              <w:ind w:left="113" w:right="113"/>
              <w:jc w:val="center"/>
              <w:rPr>
                <w:rFonts w:ascii="GHEA Grapalat" w:hAnsi="GHEA Grapalat" w:cs="Arial"/>
                <w:sz w:val="16"/>
              </w:rPr>
            </w:pPr>
            <w:r>
              <w:rPr>
                <w:rFonts w:ascii="GHEA Grapalat" w:hAnsi="GHEA Grapalat" w:cs="Arial"/>
                <w:i/>
                <w:sz w:val="18"/>
                <w:szCs w:val="18"/>
                <w:u w:val="single"/>
                <w:lang w:val="hy-AM"/>
              </w:rPr>
              <w:t>%....</w:t>
            </w:r>
          </w:p>
        </w:tc>
        <w:tc>
          <w:tcPr>
            <w:tcW w:w="871" w:type="dxa"/>
            <w:textDirection w:val="btLr"/>
          </w:tcPr>
          <w:p w14:paraId="7E23DF80" w14:textId="77777777" w:rsidR="00E020F9" w:rsidRPr="00F412AC" w:rsidRDefault="00E020F9" w:rsidP="00411C61">
            <w:pPr>
              <w:widowControl w:val="0"/>
              <w:spacing w:after="120"/>
              <w:ind w:left="113" w:right="113"/>
              <w:jc w:val="center"/>
              <w:rPr>
                <w:rFonts w:ascii="GHEA Grapalat" w:hAnsi="GHEA Grapalat" w:cs="Arial"/>
                <w:sz w:val="16"/>
              </w:rPr>
            </w:pPr>
            <w:r>
              <w:rPr>
                <w:rFonts w:ascii="GHEA Grapalat" w:hAnsi="GHEA Grapalat" w:cs="Arial"/>
                <w:i/>
                <w:sz w:val="18"/>
                <w:szCs w:val="18"/>
                <w:u w:val="single"/>
                <w:lang w:val="hy-AM"/>
              </w:rPr>
              <w:t>%....</w:t>
            </w:r>
          </w:p>
        </w:tc>
        <w:tc>
          <w:tcPr>
            <w:tcW w:w="676" w:type="dxa"/>
            <w:textDirection w:val="btLr"/>
          </w:tcPr>
          <w:p w14:paraId="414236DF" w14:textId="77777777" w:rsidR="00E020F9" w:rsidRPr="00F412AC" w:rsidRDefault="00E020F9" w:rsidP="00411C61">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43" w:type="dxa"/>
            <w:textDirection w:val="btLr"/>
          </w:tcPr>
          <w:p w14:paraId="243FEF24" w14:textId="04559604" w:rsidR="00E020F9" w:rsidRPr="00F412AC" w:rsidRDefault="00E020F9" w:rsidP="00411C61">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11" w:type="dxa"/>
            <w:textDirection w:val="btLr"/>
          </w:tcPr>
          <w:p w14:paraId="43C601A8" w14:textId="77777777" w:rsidR="00E020F9" w:rsidRPr="00F412AC" w:rsidRDefault="00E020F9" w:rsidP="00411C61">
            <w:pPr>
              <w:widowControl w:val="0"/>
              <w:spacing w:after="120"/>
              <w:jc w:val="center"/>
              <w:rPr>
                <w:rFonts w:ascii="GHEA Grapalat" w:hAnsi="GHEA Grapalat" w:cs="Arial"/>
                <w:sz w:val="16"/>
              </w:rPr>
            </w:pPr>
            <w:r>
              <w:rPr>
                <w:rFonts w:ascii="GHEA Grapalat" w:hAnsi="GHEA Grapalat" w:cs="Arial"/>
                <w:sz w:val="18"/>
                <w:szCs w:val="18"/>
                <w:u w:val="single"/>
                <w:lang w:val="hy-AM"/>
              </w:rPr>
              <w:t>100%</w:t>
            </w:r>
          </w:p>
        </w:tc>
        <w:tc>
          <w:tcPr>
            <w:tcW w:w="666" w:type="dxa"/>
            <w:textDirection w:val="btLr"/>
          </w:tcPr>
          <w:p w14:paraId="1E3A721C" w14:textId="77777777" w:rsidR="00E020F9" w:rsidRPr="00F412AC" w:rsidRDefault="00E020F9" w:rsidP="00411C61">
            <w:pPr>
              <w:widowControl w:val="0"/>
              <w:spacing w:after="120"/>
              <w:jc w:val="center"/>
              <w:rPr>
                <w:rFonts w:ascii="GHEA Grapalat" w:hAnsi="GHEA Grapalat"/>
                <w:b/>
                <w:sz w:val="16"/>
              </w:rPr>
            </w:pPr>
            <w:r>
              <w:rPr>
                <w:rFonts w:ascii="GHEA Grapalat" w:hAnsi="GHEA Grapalat" w:cs="Arial"/>
                <w:sz w:val="18"/>
                <w:szCs w:val="18"/>
                <w:u w:val="single"/>
                <w:lang w:val="hy-AM"/>
              </w:rPr>
              <w:t>100%</w:t>
            </w:r>
          </w:p>
        </w:tc>
      </w:tr>
    </w:tbl>
    <w:p w14:paraId="640C3130" w14:textId="77777777" w:rsidR="00E020F9" w:rsidRPr="00AD29CE" w:rsidRDefault="00E020F9" w:rsidP="00E020F9">
      <w:pPr>
        <w:widowControl w:val="0"/>
        <w:spacing w:after="160" w:line="360" w:lineRule="auto"/>
        <w:rPr>
          <w:rFonts w:ascii="GHEA Grapalat" w:hAnsi="GHEA Grapalat"/>
          <w:i/>
        </w:rPr>
      </w:pPr>
    </w:p>
    <w:p w14:paraId="171F4D7F"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70D4249" w14:textId="77777777" w:rsidTr="005B7138">
        <w:trPr>
          <w:jc w:val="center"/>
        </w:trPr>
        <w:tc>
          <w:tcPr>
            <w:tcW w:w="4536" w:type="dxa"/>
          </w:tcPr>
          <w:p w14:paraId="26ECBD88"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632FCD51"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3BE47E22"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7C7B2C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3230AC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261903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73E68DF5"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6EE0D322"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210BC1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72B4A243"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8"/>
          <w:footnotePr>
            <w:pos w:val="beneathText"/>
          </w:footnotePr>
          <w:pgSz w:w="11907" w:h="16840" w:code="9"/>
          <w:pgMar w:top="1134" w:right="1418" w:bottom="1560" w:left="1418" w:header="561" w:footer="561" w:gutter="0"/>
          <w:cols w:space="720"/>
          <w:titlePg/>
          <w:docGrid w:linePitch="326"/>
        </w:sectPr>
      </w:pPr>
    </w:p>
    <w:p w14:paraId="16C1E9F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283870EF"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851450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57904652" w14:textId="77777777" w:rsidTr="005B7138">
        <w:trPr>
          <w:tblCellSpacing w:w="7" w:type="dxa"/>
          <w:jc w:val="center"/>
        </w:trPr>
        <w:tc>
          <w:tcPr>
            <w:tcW w:w="0" w:type="auto"/>
            <w:gridSpan w:val="2"/>
            <w:vAlign w:val="center"/>
          </w:tcPr>
          <w:p w14:paraId="00D142CF"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76FCB3F2"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117D0647" w14:textId="77777777" w:rsidTr="005B7138">
        <w:trPr>
          <w:tblCellSpacing w:w="7" w:type="dxa"/>
          <w:jc w:val="center"/>
        </w:trPr>
        <w:tc>
          <w:tcPr>
            <w:tcW w:w="0" w:type="auto"/>
            <w:vAlign w:val="center"/>
          </w:tcPr>
          <w:p w14:paraId="54E6A37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F19C06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09F6334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45196C0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7B5133F5"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54336C9"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E99B5BB"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59DD926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2445B66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21748B54"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0F11E88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3D12B38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04667DEE" w14:textId="77777777" w:rsidR="003B2F27" w:rsidRPr="00AD29CE" w:rsidRDefault="003B2F27" w:rsidP="003B2F27">
      <w:pPr>
        <w:widowControl w:val="0"/>
        <w:spacing w:after="160" w:line="360" w:lineRule="auto"/>
        <w:ind w:firstLine="375"/>
        <w:rPr>
          <w:rFonts w:ascii="GHEA Grapalat" w:hAnsi="GHEA Grapalat"/>
          <w:iCs/>
          <w:color w:val="000000"/>
        </w:rPr>
      </w:pPr>
    </w:p>
    <w:p w14:paraId="6AF9C669"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0B3D97C5"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4F40A27"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31364CBD"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0B2ACEF2"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451DD0E"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539A0BF8"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57CA1789"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7EF5D8EE"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6F96374A" w14:textId="77777777" w:rsidTr="005B7138">
        <w:trPr>
          <w:jc w:val="center"/>
        </w:trPr>
        <w:tc>
          <w:tcPr>
            <w:tcW w:w="357" w:type="dxa"/>
            <w:vMerge w:val="restart"/>
            <w:vAlign w:val="center"/>
          </w:tcPr>
          <w:p w14:paraId="38900D7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vAlign w:val="center"/>
          </w:tcPr>
          <w:p w14:paraId="09612A0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69563EA0" w14:textId="77777777" w:rsidTr="005B7138">
        <w:trPr>
          <w:jc w:val="center"/>
        </w:trPr>
        <w:tc>
          <w:tcPr>
            <w:tcW w:w="357" w:type="dxa"/>
            <w:vMerge/>
          </w:tcPr>
          <w:p w14:paraId="70D40F8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1264EC2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44C3CDC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26BB68E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7EB40C3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C45202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62EE419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014443DE" w14:textId="77777777" w:rsidTr="005B7138">
        <w:trPr>
          <w:trHeight w:val="1105"/>
          <w:jc w:val="center"/>
        </w:trPr>
        <w:tc>
          <w:tcPr>
            <w:tcW w:w="357" w:type="dxa"/>
            <w:vMerge/>
            <w:tcBorders>
              <w:bottom w:val="single" w:sz="4" w:space="0" w:color="auto"/>
            </w:tcBorders>
          </w:tcPr>
          <w:p w14:paraId="2CAD6FF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14AE446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7C8226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2812110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582478F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0A4238E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298E028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4804FF7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02C9581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1D07ED9C" w14:textId="77777777" w:rsidTr="005B7138">
        <w:trPr>
          <w:jc w:val="center"/>
        </w:trPr>
        <w:tc>
          <w:tcPr>
            <w:tcW w:w="357" w:type="dxa"/>
            <w:vAlign w:val="center"/>
          </w:tcPr>
          <w:p w14:paraId="32EC5E4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Align w:val="center"/>
          </w:tcPr>
          <w:p w14:paraId="30E90D2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Align w:val="center"/>
          </w:tcPr>
          <w:p w14:paraId="77AB19B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vAlign w:val="center"/>
          </w:tcPr>
          <w:p w14:paraId="7A05DFD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vAlign w:val="center"/>
          </w:tcPr>
          <w:p w14:paraId="4E6A6F9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vAlign w:val="center"/>
          </w:tcPr>
          <w:p w14:paraId="6446C36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vAlign w:val="center"/>
          </w:tcPr>
          <w:p w14:paraId="09C302F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vAlign w:val="center"/>
          </w:tcPr>
          <w:p w14:paraId="1955683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Align w:val="center"/>
          </w:tcPr>
          <w:p w14:paraId="7C8BDF7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5A4AF5C6" w14:textId="77777777" w:rsidTr="005B7138">
        <w:trPr>
          <w:jc w:val="center"/>
        </w:trPr>
        <w:tc>
          <w:tcPr>
            <w:tcW w:w="357" w:type="dxa"/>
          </w:tcPr>
          <w:p w14:paraId="5433416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tcPr>
          <w:p w14:paraId="4D5FF98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tcPr>
          <w:p w14:paraId="75F5BC3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Pr>
          <w:p w14:paraId="6F41641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tcPr>
          <w:p w14:paraId="3AA99A8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tcPr>
          <w:p w14:paraId="1798F9B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tcPr>
          <w:p w14:paraId="62B1AE4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tcPr>
          <w:p w14:paraId="5579070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tcPr>
          <w:p w14:paraId="1F1095A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08C3844D"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4FB72981"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4B92D55A" w14:textId="77777777" w:rsidTr="005B7138">
        <w:trPr>
          <w:trHeight w:val="266"/>
          <w:tblCellSpacing w:w="7" w:type="dxa"/>
          <w:jc w:val="center"/>
        </w:trPr>
        <w:tc>
          <w:tcPr>
            <w:tcW w:w="0" w:type="auto"/>
            <w:vAlign w:val="center"/>
          </w:tcPr>
          <w:p w14:paraId="40C0282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26D16EC2"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297DBF2E" w14:textId="77777777" w:rsidTr="005B7138">
        <w:trPr>
          <w:trHeight w:val="473"/>
          <w:tblCellSpacing w:w="7" w:type="dxa"/>
          <w:jc w:val="center"/>
        </w:trPr>
        <w:tc>
          <w:tcPr>
            <w:tcW w:w="0" w:type="auto"/>
            <w:vAlign w:val="center"/>
          </w:tcPr>
          <w:p w14:paraId="5B0FC578"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07177C6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2B0BBC1B"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7C3C1EFD"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8BAB25E" w14:textId="77777777" w:rsidTr="005B7138">
        <w:trPr>
          <w:trHeight w:val="503"/>
          <w:tblCellSpacing w:w="7" w:type="dxa"/>
          <w:jc w:val="center"/>
        </w:trPr>
        <w:tc>
          <w:tcPr>
            <w:tcW w:w="0" w:type="auto"/>
            <w:vAlign w:val="center"/>
          </w:tcPr>
          <w:p w14:paraId="581C1782"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48BEC139"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5907903B"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12351030"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53E4ED47" w14:textId="77777777" w:rsidTr="005B7138">
        <w:trPr>
          <w:trHeight w:val="281"/>
          <w:tblCellSpacing w:w="7" w:type="dxa"/>
          <w:jc w:val="center"/>
        </w:trPr>
        <w:tc>
          <w:tcPr>
            <w:tcW w:w="0" w:type="auto"/>
            <w:vAlign w:val="center"/>
          </w:tcPr>
          <w:p w14:paraId="4D598B1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F394A5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06F8D5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228E2690" w14:textId="77777777" w:rsidR="003B2F27" w:rsidRDefault="003B2F27" w:rsidP="003B2F27">
      <w:pPr>
        <w:rPr>
          <w:rFonts w:ascii="GHEA Grapalat" w:hAnsi="GHEA Grapalat"/>
        </w:rPr>
      </w:pPr>
      <w:r>
        <w:rPr>
          <w:rFonts w:ascii="GHEA Grapalat" w:hAnsi="GHEA Grapalat"/>
        </w:rPr>
        <w:br w:type="page"/>
      </w:r>
    </w:p>
    <w:p w14:paraId="426A21A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7C98E39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0612534" w14:textId="77777777" w:rsidR="003B2F27" w:rsidRPr="00AD29CE" w:rsidRDefault="003B2F27" w:rsidP="003B2F27">
      <w:pPr>
        <w:widowControl w:val="0"/>
        <w:spacing w:after="160" w:line="360" w:lineRule="auto"/>
        <w:rPr>
          <w:rFonts w:ascii="GHEA Grapalat" w:hAnsi="GHEA Grapalat"/>
        </w:rPr>
      </w:pPr>
    </w:p>
    <w:p w14:paraId="79DCF8A7"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2D3C2AC9"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8422E44"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1DF5F153"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F37B220"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16B95F94"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0945E3F"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36F07A8B"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299F04D"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26A49097"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008961E4"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24BC9C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0A4B6D12"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17D25F2"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9257EA5"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E785B1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35A3861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AA3EFFF"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E3AB80E"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DB3CBF0" w14:textId="77777777" w:rsidR="003B2F27" w:rsidRPr="00AD29CE" w:rsidRDefault="003B2F27" w:rsidP="005B7138">
            <w:pPr>
              <w:widowControl w:val="0"/>
              <w:spacing w:after="120"/>
              <w:rPr>
                <w:rFonts w:ascii="GHEA Grapalat" w:hAnsi="GHEA Grapalat" w:cs="Sylfaen"/>
              </w:rPr>
            </w:pPr>
          </w:p>
        </w:tc>
      </w:tr>
      <w:tr w:rsidR="003B2F27" w:rsidRPr="00AD29CE" w14:paraId="749FD15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D5ADF6A"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239C9E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E03D8C4" w14:textId="77777777" w:rsidR="003B2F27" w:rsidRPr="00AD29CE" w:rsidRDefault="003B2F27" w:rsidP="005B7138">
            <w:pPr>
              <w:widowControl w:val="0"/>
              <w:spacing w:after="120"/>
              <w:rPr>
                <w:rFonts w:ascii="GHEA Grapalat" w:hAnsi="GHEA Grapalat" w:cs="Sylfaen"/>
              </w:rPr>
            </w:pPr>
          </w:p>
        </w:tc>
      </w:tr>
    </w:tbl>
    <w:p w14:paraId="322EC402"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7224CA1" w14:textId="77777777" w:rsidR="003B2F27" w:rsidRDefault="003B2F27" w:rsidP="003B2F27">
      <w:pPr>
        <w:rPr>
          <w:rFonts w:ascii="GHEA Grapalat" w:hAnsi="GHEA Grapalat" w:cs="Sylfaen"/>
        </w:rPr>
      </w:pPr>
      <w:r>
        <w:rPr>
          <w:rFonts w:ascii="GHEA Grapalat" w:hAnsi="GHEA Grapalat" w:cs="Sylfaen"/>
        </w:rPr>
        <w:br w:type="page"/>
      </w:r>
    </w:p>
    <w:p w14:paraId="09E29668"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4B0C60F"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323"/>
        <w:gridCol w:w="4747"/>
      </w:tblGrid>
      <w:tr w:rsidR="003B2F27" w:rsidRPr="00AD29CE" w14:paraId="37EDACA5" w14:textId="77777777" w:rsidTr="005B7138">
        <w:tc>
          <w:tcPr>
            <w:tcW w:w="4785" w:type="dxa"/>
          </w:tcPr>
          <w:p w14:paraId="1CAB02B8"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67941B71"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340513AE"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41D0B69A"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70431ACE" w14:textId="77777777" w:rsidTr="005B7138">
        <w:trPr>
          <w:tblCellSpacing w:w="7" w:type="dxa"/>
          <w:jc w:val="center"/>
        </w:trPr>
        <w:tc>
          <w:tcPr>
            <w:tcW w:w="0" w:type="auto"/>
            <w:vAlign w:val="center"/>
          </w:tcPr>
          <w:p w14:paraId="7EFA1B37"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BF3150D"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77B682B"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7458084B"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23641F54" w14:textId="77777777" w:rsidTr="005B7138">
        <w:trPr>
          <w:tblCellSpacing w:w="7" w:type="dxa"/>
          <w:jc w:val="center"/>
        </w:trPr>
        <w:tc>
          <w:tcPr>
            <w:tcW w:w="0" w:type="auto"/>
            <w:vAlign w:val="center"/>
          </w:tcPr>
          <w:p w14:paraId="596850E3"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11F3FEA4"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587C9BD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F726A48"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64764F88" w14:textId="77777777" w:rsidTr="005B7138">
        <w:trPr>
          <w:tblCellSpacing w:w="7" w:type="dxa"/>
          <w:jc w:val="center"/>
        </w:trPr>
        <w:tc>
          <w:tcPr>
            <w:tcW w:w="0" w:type="auto"/>
            <w:vAlign w:val="center"/>
          </w:tcPr>
          <w:p w14:paraId="5312A4D1"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0D49D4D3"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29D60D0B"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13BF2369"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26BE2067" w14:textId="77777777" w:rsidR="008D352C" w:rsidRDefault="008D352C" w:rsidP="00B46D58">
      <w:pPr>
        <w:widowControl w:val="0"/>
        <w:spacing w:after="160"/>
        <w:ind w:left="-142" w:firstLine="142"/>
        <w:jc w:val="center"/>
        <w:rPr>
          <w:rFonts w:ascii="GHEA Grapalat" w:hAnsi="GHEA Grapalat"/>
          <w:i/>
          <w:lang w:val="en-US"/>
        </w:rPr>
      </w:pPr>
    </w:p>
    <w:p w14:paraId="66EDDE2A" w14:textId="77777777" w:rsidR="00CE3DEB" w:rsidRDefault="00CE3DEB" w:rsidP="00B46D58">
      <w:pPr>
        <w:widowControl w:val="0"/>
        <w:spacing w:after="160"/>
        <w:ind w:left="-142" w:firstLine="142"/>
        <w:jc w:val="center"/>
        <w:rPr>
          <w:rFonts w:ascii="GHEA Grapalat" w:hAnsi="GHEA Grapalat"/>
          <w:i/>
          <w:lang w:val="en-US"/>
        </w:rPr>
      </w:pPr>
    </w:p>
    <w:p w14:paraId="4E70EDCA" w14:textId="77777777" w:rsidR="00CE3DEB" w:rsidRDefault="00CE3DEB" w:rsidP="00B46D58">
      <w:pPr>
        <w:widowControl w:val="0"/>
        <w:spacing w:after="160"/>
        <w:ind w:left="-142" w:firstLine="142"/>
        <w:jc w:val="center"/>
        <w:rPr>
          <w:rFonts w:ascii="GHEA Grapalat" w:hAnsi="GHEA Grapalat"/>
          <w:i/>
          <w:lang w:val="en-US"/>
        </w:rPr>
      </w:pPr>
    </w:p>
    <w:p w14:paraId="5D5F33E0" w14:textId="77777777" w:rsidR="00CE3DEB" w:rsidRDefault="00CE3DEB" w:rsidP="00B46D58">
      <w:pPr>
        <w:widowControl w:val="0"/>
        <w:spacing w:after="160"/>
        <w:ind w:left="-142" w:firstLine="142"/>
        <w:jc w:val="center"/>
        <w:rPr>
          <w:rFonts w:ascii="GHEA Grapalat" w:hAnsi="GHEA Grapalat"/>
          <w:i/>
          <w:lang w:val="en-US"/>
        </w:rPr>
      </w:pPr>
    </w:p>
    <w:p w14:paraId="2855FBE2" w14:textId="77777777" w:rsidR="00CE3DEB" w:rsidRDefault="00CE3DEB" w:rsidP="00B46D58">
      <w:pPr>
        <w:widowControl w:val="0"/>
        <w:spacing w:after="160"/>
        <w:ind w:left="-142" w:firstLine="142"/>
        <w:jc w:val="center"/>
        <w:rPr>
          <w:rFonts w:ascii="GHEA Grapalat" w:hAnsi="GHEA Grapalat"/>
          <w:i/>
          <w:lang w:val="en-US"/>
        </w:rPr>
      </w:pPr>
    </w:p>
    <w:p w14:paraId="05ACC8F9" w14:textId="77777777" w:rsidR="00CE3DEB" w:rsidRDefault="00CE3DEB" w:rsidP="00B46D58">
      <w:pPr>
        <w:widowControl w:val="0"/>
        <w:spacing w:after="160"/>
        <w:ind w:left="-142" w:firstLine="142"/>
        <w:jc w:val="center"/>
        <w:rPr>
          <w:rFonts w:ascii="GHEA Grapalat" w:hAnsi="GHEA Grapalat"/>
          <w:i/>
          <w:lang w:val="en-US"/>
        </w:rPr>
      </w:pPr>
    </w:p>
    <w:p w14:paraId="50A6B0F4" w14:textId="77777777" w:rsidR="00CE3DEB" w:rsidRDefault="00CE3DEB" w:rsidP="00B46D58">
      <w:pPr>
        <w:widowControl w:val="0"/>
        <w:spacing w:after="160"/>
        <w:ind w:left="-142" w:firstLine="142"/>
        <w:jc w:val="center"/>
        <w:rPr>
          <w:rFonts w:ascii="GHEA Grapalat" w:hAnsi="GHEA Grapalat"/>
          <w:i/>
          <w:lang w:val="en-US"/>
        </w:rPr>
      </w:pPr>
    </w:p>
    <w:p w14:paraId="25DF58D5" w14:textId="77777777" w:rsidR="00CE3DEB" w:rsidRDefault="00CE3DEB" w:rsidP="00B46D58">
      <w:pPr>
        <w:widowControl w:val="0"/>
        <w:spacing w:after="160"/>
        <w:ind w:left="-142" w:firstLine="142"/>
        <w:jc w:val="center"/>
        <w:rPr>
          <w:rFonts w:ascii="GHEA Grapalat" w:hAnsi="GHEA Grapalat"/>
          <w:i/>
          <w:lang w:val="en-US"/>
        </w:rPr>
      </w:pPr>
    </w:p>
    <w:p w14:paraId="045FB534" w14:textId="77777777" w:rsidR="00CE3DEB" w:rsidRDefault="00CE3DEB" w:rsidP="00B46D58">
      <w:pPr>
        <w:widowControl w:val="0"/>
        <w:spacing w:after="160"/>
        <w:ind w:left="-142" w:firstLine="142"/>
        <w:jc w:val="center"/>
        <w:rPr>
          <w:rFonts w:ascii="GHEA Grapalat" w:hAnsi="GHEA Grapalat"/>
          <w:i/>
          <w:lang w:val="en-US"/>
        </w:rPr>
      </w:pPr>
    </w:p>
    <w:p w14:paraId="66B74CDA" w14:textId="77777777" w:rsidR="00CE3DEB" w:rsidRDefault="00CE3DEB" w:rsidP="00B46D58">
      <w:pPr>
        <w:widowControl w:val="0"/>
        <w:spacing w:after="160"/>
        <w:ind w:left="-142" w:firstLine="142"/>
        <w:jc w:val="center"/>
        <w:rPr>
          <w:rFonts w:ascii="GHEA Grapalat" w:hAnsi="GHEA Grapalat"/>
          <w:i/>
          <w:lang w:val="en-US"/>
        </w:rPr>
      </w:pPr>
    </w:p>
    <w:p w14:paraId="210C338B" w14:textId="77777777" w:rsidR="00CE3DEB" w:rsidRDefault="00CE3DEB" w:rsidP="00B46D58">
      <w:pPr>
        <w:widowControl w:val="0"/>
        <w:spacing w:after="160"/>
        <w:ind w:left="-142" w:firstLine="142"/>
        <w:jc w:val="center"/>
        <w:rPr>
          <w:rFonts w:ascii="GHEA Grapalat" w:hAnsi="GHEA Grapalat"/>
          <w:i/>
          <w:lang w:val="en-US"/>
        </w:rPr>
      </w:pPr>
    </w:p>
    <w:p w14:paraId="6C2227FF" w14:textId="77777777" w:rsidR="00CE3DEB" w:rsidRDefault="00CE3DEB" w:rsidP="00B46D58">
      <w:pPr>
        <w:widowControl w:val="0"/>
        <w:spacing w:after="160"/>
        <w:ind w:left="-142" w:firstLine="142"/>
        <w:jc w:val="center"/>
        <w:rPr>
          <w:rFonts w:ascii="GHEA Grapalat" w:hAnsi="GHEA Grapalat"/>
          <w:i/>
          <w:lang w:val="en-US"/>
        </w:rPr>
      </w:pPr>
    </w:p>
    <w:p w14:paraId="75654CEE" w14:textId="77777777" w:rsidR="00CE3DEB" w:rsidRDefault="00CE3DEB" w:rsidP="00B46D58">
      <w:pPr>
        <w:widowControl w:val="0"/>
        <w:spacing w:after="160"/>
        <w:ind w:left="-142" w:firstLine="142"/>
        <w:jc w:val="center"/>
        <w:rPr>
          <w:rFonts w:ascii="GHEA Grapalat" w:hAnsi="GHEA Grapalat"/>
          <w:i/>
          <w:lang w:val="en-US"/>
        </w:rPr>
      </w:pPr>
    </w:p>
    <w:p w14:paraId="4A454ADC" w14:textId="77777777" w:rsidR="00CE3DEB" w:rsidRDefault="00CE3DEB" w:rsidP="00B46D58">
      <w:pPr>
        <w:widowControl w:val="0"/>
        <w:spacing w:after="160"/>
        <w:ind w:left="-142" w:firstLine="142"/>
        <w:jc w:val="center"/>
        <w:rPr>
          <w:rFonts w:ascii="GHEA Grapalat" w:hAnsi="GHEA Grapalat"/>
          <w:i/>
          <w:lang w:val="en-US"/>
        </w:rPr>
      </w:pPr>
    </w:p>
    <w:p w14:paraId="5F55B243" w14:textId="77777777" w:rsidR="00CE3DEB" w:rsidRDefault="00CE3DEB" w:rsidP="00B46D58">
      <w:pPr>
        <w:widowControl w:val="0"/>
        <w:spacing w:after="160"/>
        <w:ind w:left="-142" w:firstLine="142"/>
        <w:jc w:val="center"/>
        <w:rPr>
          <w:rFonts w:ascii="GHEA Grapalat" w:hAnsi="GHEA Grapalat"/>
          <w:i/>
          <w:lang w:val="en-US"/>
        </w:rPr>
      </w:pPr>
    </w:p>
    <w:p w14:paraId="75A49418" w14:textId="77777777" w:rsidR="00CE3DEB" w:rsidRDefault="00CE3DEB" w:rsidP="00B46D58">
      <w:pPr>
        <w:widowControl w:val="0"/>
        <w:spacing w:after="160"/>
        <w:ind w:left="-142" w:firstLine="142"/>
        <w:jc w:val="center"/>
        <w:rPr>
          <w:rFonts w:ascii="GHEA Grapalat" w:hAnsi="GHEA Grapalat"/>
          <w:i/>
          <w:lang w:val="en-US"/>
        </w:rPr>
      </w:pPr>
    </w:p>
    <w:p w14:paraId="45D2622A"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330CD26E"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0DF19264" w14:textId="77777777" w:rsidR="00CE3DEB" w:rsidRPr="00A33C34" w:rsidRDefault="00CE3DEB" w:rsidP="00CE3DEB">
      <w:pPr>
        <w:jc w:val="center"/>
        <w:rPr>
          <w:rFonts w:ascii="GHEA Grapalat" w:hAnsi="GHEA Grapalat" w:cs="GHEA Grapalat"/>
        </w:rPr>
      </w:pPr>
    </w:p>
    <w:p w14:paraId="0789C44C"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4B3C5367" w14:textId="77777777" w:rsidR="00CE3DEB" w:rsidRPr="00A33C34" w:rsidRDefault="00CE3DEB" w:rsidP="00CE3DEB">
      <w:pPr>
        <w:jc w:val="center"/>
        <w:rPr>
          <w:rFonts w:ascii="GHEA Grapalat" w:hAnsi="GHEA Grapalat" w:cs="GHEA Grapalat"/>
          <w:lang w:val="hy-AM"/>
        </w:rPr>
      </w:pPr>
    </w:p>
    <w:p w14:paraId="64586E4F"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2F8CA903"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23CA989" w14:textId="77777777" w:rsidR="00CE3DEB" w:rsidRPr="00A33C34" w:rsidRDefault="00CE3DEB" w:rsidP="00CE3DEB">
      <w:pPr>
        <w:rPr>
          <w:rFonts w:ascii="GHEA Grapalat" w:hAnsi="GHEA Grapalat"/>
          <w:vertAlign w:val="superscript"/>
          <w:lang w:val="es-ES"/>
        </w:rPr>
      </w:pPr>
    </w:p>
    <w:p w14:paraId="2C40D79E" w14:textId="77777777"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4E9CA2FC"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A258E89"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3DDA1AAD"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33E30D1"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3E3B731" w14:textId="77777777" w:rsidR="00CE3DEB" w:rsidRPr="00A33C34" w:rsidRDefault="00CE3DEB" w:rsidP="00CE3DEB">
      <w:pPr>
        <w:rPr>
          <w:rFonts w:ascii="GHEA Grapalat" w:hAnsi="GHEA Grapalat" w:cs="Sylfaen"/>
          <w:sz w:val="20"/>
          <w:szCs w:val="20"/>
          <w:lang w:val="es-ES"/>
        </w:rPr>
      </w:pPr>
    </w:p>
    <w:p w14:paraId="41F7909E" w14:textId="77777777"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5173D19E" w14:textId="77777777" w:rsidR="00CE3DEB" w:rsidRPr="00A33C34" w:rsidRDefault="00CE3DEB" w:rsidP="00CE3DEB">
      <w:pPr>
        <w:jc w:val="center"/>
        <w:rPr>
          <w:rFonts w:ascii="GHEA Grapalat" w:hAnsi="GHEA Grapalat" w:cs="GHEA Grapalat"/>
          <w:lang w:val="es-ES"/>
        </w:rPr>
      </w:pPr>
    </w:p>
    <w:p w14:paraId="633D7A88" w14:textId="77777777" w:rsidR="00CE3DEB" w:rsidRPr="00A33C34" w:rsidRDefault="00CE3DEB" w:rsidP="00CE3DEB">
      <w:pPr>
        <w:ind w:firstLine="709"/>
        <w:rPr>
          <w:lang w:val="es-ES"/>
        </w:rPr>
      </w:pPr>
    </w:p>
    <w:p w14:paraId="48928EF8" w14:textId="77777777" w:rsidR="00CE3DEB" w:rsidRPr="00A33C34" w:rsidRDefault="00CE3DEB" w:rsidP="00CE3DEB">
      <w:pPr>
        <w:ind w:firstLine="709"/>
        <w:rPr>
          <w:lang w:val="es-ES"/>
        </w:rPr>
      </w:pPr>
    </w:p>
    <w:p w14:paraId="39839896" w14:textId="77777777" w:rsidR="00CE3DEB" w:rsidRPr="00A33C34" w:rsidRDefault="00CE3DEB" w:rsidP="00CE3DEB">
      <w:pPr>
        <w:ind w:firstLine="709"/>
        <w:rPr>
          <w:lang w:val="es-ES"/>
        </w:rPr>
      </w:pPr>
    </w:p>
    <w:p w14:paraId="088179D4"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6A2B6A7E"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1EA1519F"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2DC4FF2E"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797E46F2"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7C74BDCD" w14:textId="77777777" w:rsidR="00CE3DEB" w:rsidRPr="00A33C34" w:rsidRDefault="00CE3DEB" w:rsidP="00CE3DEB">
      <w:pPr>
        <w:jc w:val="center"/>
        <w:rPr>
          <w:rFonts w:ascii="GHEA Grapalat" w:hAnsi="GHEA Grapalat" w:cs="Sylfaen"/>
          <w:sz w:val="16"/>
          <w:szCs w:val="16"/>
          <w:lang w:val="es-ES"/>
        </w:rPr>
      </w:pPr>
    </w:p>
    <w:p w14:paraId="25A26679"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6241F351"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89850" w14:textId="77777777" w:rsidR="00A23E79" w:rsidRDefault="00A23E79">
      <w:r>
        <w:separator/>
      </w:r>
    </w:p>
  </w:endnote>
  <w:endnote w:type="continuationSeparator" w:id="0">
    <w:p w14:paraId="6C5F8CD4" w14:textId="77777777" w:rsidR="00A23E79" w:rsidRDefault="00A23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1145F5DF" w14:textId="77777777" w:rsidR="00CE3DEB" w:rsidRPr="00305BEC" w:rsidRDefault="00CE3DE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D5C6E">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67776" w14:textId="77777777" w:rsidR="00A23E79" w:rsidRDefault="00A23E79">
      <w:r>
        <w:separator/>
      </w:r>
    </w:p>
  </w:footnote>
  <w:footnote w:type="continuationSeparator" w:id="0">
    <w:p w14:paraId="7F86DE43" w14:textId="77777777" w:rsidR="00A23E79" w:rsidRDefault="00A23E79">
      <w:r>
        <w:continuationSeparator/>
      </w:r>
    </w:p>
  </w:footnote>
  <w:footnote w:id="1">
    <w:p w14:paraId="248761D4" w14:textId="77777777" w:rsidR="00CE3DEB" w:rsidRPr="00617E69" w:rsidRDefault="00CE3DEB"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78C0CBAB" w14:textId="77777777" w:rsidR="00CE3DEB" w:rsidRPr="00CD6B60" w:rsidRDefault="00CE3DE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7524E2B" w14:textId="77777777" w:rsidR="00CE3DEB" w:rsidRPr="001115E9" w:rsidRDefault="00CE3DE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4B8D8297" w14:textId="77777777" w:rsidR="00CE3DEB" w:rsidRPr="00CD6B60" w:rsidRDefault="00CE3DE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0ED7B2D3" w14:textId="77777777" w:rsidR="00CE3DEB" w:rsidRDefault="00CE3DEB"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03F40593" w14:textId="77777777" w:rsidR="00CE3DEB" w:rsidRDefault="00CE3DE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43867F5D" w14:textId="77777777" w:rsidR="00CE3DEB" w:rsidRPr="009E2596" w:rsidRDefault="00CE3DE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14:paraId="19D0FE03" w14:textId="77777777" w:rsidR="00CE3DEB" w:rsidRPr="00C24DBE" w:rsidRDefault="00CE3DEB"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01AD69CC" w14:textId="77777777" w:rsidR="00CE3DEB" w:rsidRPr="005838BB" w:rsidRDefault="00CE3DEB" w:rsidP="00AF1F59">
      <w:pPr>
        <w:pStyle w:val="FootnoteText"/>
        <w:jc w:val="both"/>
        <w:rPr>
          <w:rFonts w:asciiTheme="minorHAnsi" w:hAnsiTheme="minorHAnsi"/>
        </w:rPr>
      </w:pPr>
    </w:p>
    <w:p w14:paraId="74C06D21" w14:textId="77777777" w:rsidR="00CE3DEB" w:rsidRPr="00D3436F" w:rsidRDefault="00CE3DEB"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52789C6" w14:textId="77777777" w:rsidR="00CE3DEB" w:rsidRPr="000811C1" w:rsidRDefault="00CE3DEB">
      <w:pPr>
        <w:pStyle w:val="FootnoteText"/>
        <w:rPr>
          <w:rFonts w:asciiTheme="minorHAnsi" w:hAnsiTheme="minorHAnsi"/>
        </w:rPr>
      </w:pPr>
    </w:p>
  </w:footnote>
  <w:footnote w:id="4">
    <w:p w14:paraId="32BAAC48" w14:textId="77777777" w:rsidR="00CE3DEB" w:rsidRPr="00FE2AA4" w:rsidRDefault="00CE3DEB">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5">
    <w:p w14:paraId="3E701176" w14:textId="77777777" w:rsidR="00CE3DEB" w:rsidRPr="008842CE" w:rsidRDefault="00CE3DEB"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C5AA465" w14:textId="77777777" w:rsidR="00CE3DEB" w:rsidRPr="000811C1" w:rsidRDefault="00CE3DEB">
      <w:pPr>
        <w:pStyle w:val="FootnoteText"/>
        <w:rPr>
          <w:lang w:val="af-ZA"/>
        </w:rPr>
      </w:pPr>
    </w:p>
  </w:footnote>
  <w:footnote w:id="6">
    <w:p w14:paraId="6C61B04C" w14:textId="77777777" w:rsidR="00CE3DEB" w:rsidRPr="00503411" w:rsidRDefault="00CE3DEB"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14:paraId="7AB54C51" w14:textId="77777777" w:rsidR="00CE3DEB" w:rsidRPr="001D0DD7" w:rsidRDefault="00CE3DEB"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183DB13F" w14:textId="77777777" w:rsidR="00CE3DEB" w:rsidRPr="00503411" w:rsidRDefault="00CE3DEB"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11C56E12" w14:textId="77777777" w:rsidR="00CE3DEB" w:rsidRPr="00CD2651" w:rsidRDefault="00CE3DEB">
      <w:pPr>
        <w:pStyle w:val="FootnoteText"/>
      </w:pPr>
    </w:p>
  </w:footnote>
  <w:footnote w:id="7">
    <w:p w14:paraId="5E1C5425" w14:textId="77777777" w:rsidR="00CE3DEB" w:rsidRPr="00511966" w:rsidRDefault="00CE3DEB"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w:t>
      </w:r>
      <w:r w:rsidRPr="00C67FAB">
        <w:rPr>
          <w:rFonts w:ascii="GHEA Grapalat" w:hAnsi="GHEA Grapalat"/>
          <w:i/>
        </w:rPr>
        <w:t>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7FD504B3" w14:textId="77777777" w:rsidR="00CE3DEB" w:rsidRPr="00B15560" w:rsidRDefault="00CE3DE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2A22517F" w14:textId="77777777" w:rsidR="00CE3DEB" w:rsidRPr="000811C1" w:rsidRDefault="00CE3DEB" w:rsidP="0027573B">
      <w:pPr>
        <w:pStyle w:val="FootnoteText"/>
        <w:rPr>
          <w:rFonts w:ascii="Sylfaen" w:hAnsi="Sylfaen"/>
          <w:sz w:val="18"/>
          <w:szCs w:val="18"/>
        </w:rPr>
      </w:pPr>
    </w:p>
  </w:footnote>
  <w:footnote w:id="9">
    <w:p w14:paraId="019D4264" w14:textId="77777777" w:rsidR="00CE3DEB" w:rsidRPr="00A31673" w:rsidRDefault="00CE3DE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0908B439" w14:textId="77777777" w:rsidR="00CE3DEB" w:rsidRPr="00DE7706" w:rsidRDefault="00CE3DEB">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14:paraId="69EC7FEB" w14:textId="77777777" w:rsidR="00CE3DEB" w:rsidRDefault="00CE3DEB" w:rsidP="006B3E56">
      <w:pPr>
        <w:jc w:val="both"/>
      </w:pPr>
    </w:p>
    <w:p w14:paraId="30F444F5" w14:textId="77777777" w:rsidR="00CE3DEB" w:rsidRDefault="00CE3DEB" w:rsidP="007906A2">
      <w:pPr>
        <w:jc w:val="both"/>
        <w:rPr>
          <w:rFonts w:ascii="GHEA Grapalat" w:hAnsi="GHEA Grapalat"/>
          <w:i/>
          <w:sz w:val="20"/>
          <w:szCs w:val="20"/>
        </w:rPr>
      </w:pPr>
      <w:r w:rsidRPr="00503980">
        <w:rPr>
          <w:rFonts w:ascii="GHEA Grapalat" w:hAnsi="GHEA Grapalat"/>
          <w:i/>
          <w:sz w:val="20"/>
          <w:szCs w:val="20"/>
        </w:rPr>
        <w:t>*</w:t>
      </w: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2606406D" w14:textId="77777777" w:rsidR="00CE3DEB" w:rsidRPr="00503980" w:rsidRDefault="00CE3DE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58E24BC5" w14:textId="77777777" w:rsidR="00CE3DEB" w:rsidRPr="003905B4" w:rsidRDefault="00CE3DE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7C81AAEA" w14:textId="77777777" w:rsidR="00CE3DEB" w:rsidRPr="008D64EE" w:rsidRDefault="00CE3DEB" w:rsidP="006B3E56">
      <w:pPr>
        <w:pStyle w:val="FootnoteText"/>
        <w:rPr>
          <w:rFonts w:asciiTheme="minorHAnsi" w:hAnsiTheme="minorHAnsi"/>
        </w:rPr>
      </w:pPr>
    </w:p>
  </w:footnote>
  <w:footnote w:id="12">
    <w:p w14:paraId="7113C858" w14:textId="77777777" w:rsidR="00CE3DEB" w:rsidRPr="00D3436F" w:rsidRDefault="00CE3DE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1EF9C55E" w14:textId="77777777" w:rsidR="00CE3DEB" w:rsidRPr="00D3436F" w:rsidRDefault="00CE3DEB">
      <w:pPr>
        <w:pStyle w:val="FootnoteText"/>
        <w:rPr>
          <w:lang w:val="es-ES"/>
        </w:rPr>
      </w:pPr>
    </w:p>
  </w:footnote>
  <w:footnote w:id="13">
    <w:p w14:paraId="2C1A14BF" w14:textId="77777777" w:rsidR="00CE3DEB" w:rsidRPr="008842CE" w:rsidRDefault="00CE3DEB"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F9AA000" w14:textId="77777777" w:rsidR="00CE3DEB" w:rsidRPr="008842CE" w:rsidRDefault="00CE3DEB" w:rsidP="003D2FE2">
      <w:pPr>
        <w:pStyle w:val="FootnoteText"/>
        <w:jc w:val="both"/>
        <w:rPr>
          <w:rFonts w:ascii="GHEA Grapalat" w:hAnsi="GHEA Grapalat"/>
        </w:rPr>
      </w:pPr>
    </w:p>
  </w:footnote>
  <w:footnote w:id="14">
    <w:p w14:paraId="59E1FE64" w14:textId="77777777" w:rsidR="002F0FE1" w:rsidRDefault="002F0FE1"/>
    <w:p w14:paraId="60940EA7" w14:textId="77777777" w:rsidR="00CE3DEB" w:rsidRPr="008842CE" w:rsidRDefault="00CE3DEB" w:rsidP="003D2FE2">
      <w:pPr>
        <w:pStyle w:val="FootnoteText"/>
        <w:jc w:val="both"/>
      </w:pPr>
    </w:p>
  </w:footnote>
  <w:footnote w:id="15">
    <w:p w14:paraId="2E35CE31" w14:textId="77777777" w:rsidR="00CE3DEB" w:rsidRPr="008842CE" w:rsidRDefault="00CE3DE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133E6AB" w14:textId="77777777" w:rsidR="00CE3DEB" w:rsidRPr="008842CE" w:rsidRDefault="00CE3DEB" w:rsidP="000A214C">
      <w:pPr>
        <w:pStyle w:val="FootnoteText"/>
        <w:jc w:val="both"/>
        <w:rPr>
          <w:rFonts w:ascii="GHEA Grapalat" w:hAnsi="GHEA Grapalat"/>
        </w:rPr>
      </w:pPr>
    </w:p>
  </w:footnote>
  <w:footnote w:id="16">
    <w:p w14:paraId="4DE91A98" w14:textId="77777777" w:rsidR="002F0FE1" w:rsidRDefault="002F0FE1"/>
    <w:p w14:paraId="1F252928" w14:textId="77777777" w:rsidR="00CE3DEB" w:rsidRPr="008842CE" w:rsidRDefault="00CE3DEB" w:rsidP="000A214C">
      <w:pPr>
        <w:pStyle w:val="FootnoteText"/>
        <w:jc w:val="both"/>
      </w:pPr>
    </w:p>
  </w:footnote>
  <w:footnote w:id="17">
    <w:p w14:paraId="0CA6C34E" w14:textId="77777777" w:rsidR="00CE3DEB" w:rsidRPr="002A7C6E" w:rsidRDefault="00CE3DEB"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749F33C4" w14:textId="77777777" w:rsidR="00CE3DEB" w:rsidRPr="00D81E0E" w:rsidRDefault="00CE3DEB"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8">
    <w:p w14:paraId="1A91DB65" w14:textId="77777777" w:rsidR="00CE3DEB" w:rsidRPr="006F5F33" w:rsidRDefault="00CE3DEB"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14:paraId="689A6876" w14:textId="77777777" w:rsidR="00CE3DEB" w:rsidRPr="006F5F33" w:rsidRDefault="00CE3DEB"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0">
    <w:p w14:paraId="06A66E9B" w14:textId="77777777" w:rsidR="00CE3DEB" w:rsidRPr="00EB336B" w:rsidRDefault="00CE3DEB"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9EDEDD3" w14:textId="77777777" w:rsidR="00CE3DEB" w:rsidRDefault="00CE3DEB" w:rsidP="003B2F27">
      <w:pPr>
        <w:pStyle w:val="FootnoteText"/>
        <w:rPr>
          <w:rFonts w:asciiTheme="minorHAnsi" w:hAnsiTheme="minorHAnsi"/>
        </w:rPr>
      </w:pPr>
    </w:p>
    <w:p w14:paraId="77C9965C" w14:textId="77777777" w:rsidR="00CE3DEB" w:rsidRPr="008F6EF8" w:rsidRDefault="00CE3DEB"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0B9A380B" w14:textId="77777777" w:rsidR="00CE3DEB" w:rsidRPr="00576D9C" w:rsidRDefault="00CE3DEB" w:rsidP="003B2F27">
      <w:pPr>
        <w:pStyle w:val="FootnoteText"/>
        <w:rPr>
          <w:rFonts w:asciiTheme="minorHAnsi" w:hAnsiTheme="minorHAnsi"/>
        </w:rPr>
      </w:pPr>
    </w:p>
  </w:footnote>
  <w:footnote w:id="21">
    <w:p w14:paraId="3E7C1A33" w14:textId="77777777" w:rsidR="00CE3DEB" w:rsidRPr="006F5F33" w:rsidRDefault="00CE3DEB"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14:paraId="3A05FAB5" w14:textId="77777777" w:rsidR="00CE3DEB" w:rsidRPr="006F5F33" w:rsidRDefault="00CE3DEB"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14:paraId="126FC5FA" w14:textId="77777777" w:rsidR="00CE3DEB" w:rsidRPr="006F5F33" w:rsidRDefault="00CE3DEB"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4">
    <w:p w14:paraId="7EB36F50" w14:textId="77777777" w:rsidR="00E020F9" w:rsidRPr="00E40AC8" w:rsidRDefault="00E020F9" w:rsidP="00E020F9">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25">
    <w:p w14:paraId="44C250A4" w14:textId="77777777" w:rsidR="00E020F9" w:rsidRPr="00E40AC8" w:rsidRDefault="00E020F9" w:rsidP="00E020F9">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6">
    <w:p w14:paraId="42C7ED7B" w14:textId="77777777" w:rsidR="00E020F9" w:rsidRPr="00CA2754" w:rsidRDefault="00E020F9" w:rsidP="00E020F9">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0AEE68DF" w14:textId="77777777" w:rsidR="00E020F9" w:rsidRPr="00CA2754" w:rsidRDefault="00E020F9" w:rsidP="00E020F9">
      <w:pPr>
        <w:pStyle w:val="FootnoteText"/>
        <w:jc w:val="both"/>
        <w:rPr>
          <w:sz w:val="2"/>
          <w:szCs w:val="2"/>
        </w:rPr>
      </w:pPr>
    </w:p>
  </w:footnote>
  <w:footnote w:id="27">
    <w:p w14:paraId="7739D6AD" w14:textId="77777777" w:rsidR="00E020F9" w:rsidRPr="00CA2754" w:rsidRDefault="00E020F9" w:rsidP="00E020F9">
      <w:pPr>
        <w:pStyle w:val="FootnoteText"/>
        <w:jc w:val="both"/>
      </w:pPr>
      <w:r w:rsidRPr="00CA2754">
        <w:rPr>
          <w:rStyle w:val="FootnoteReference"/>
        </w:rPr>
        <w:t>*</w:t>
      </w: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3C28E3"/>
    <w:multiLevelType w:val="multilevel"/>
    <w:tmpl w:val="764CD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1A25E5A"/>
    <w:multiLevelType w:val="multilevel"/>
    <w:tmpl w:val="D2EAE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930774074">
    <w:abstractNumId w:val="21"/>
  </w:num>
  <w:num w:numId="2" w16cid:durableId="402458167">
    <w:abstractNumId w:val="11"/>
  </w:num>
  <w:num w:numId="3" w16cid:durableId="2123725372">
    <w:abstractNumId w:val="20"/>
  </w:num>
  <w:num w:numId="4" w16cid:durableId="490367619">
    <w:abstractNumId w:val="15"/>
  </w:num>
  <w:num w:numId="5" w16cid:durableId="1552569706">
    <w:abstractNumId w:val="26"/>
  </w:num>
  <w:num w:numId="6" w16cid:durableId="1231306586">
    <w:abstractNumId w:val="21"/>
    <w:lvlOverride w:ilvl="0">
      <w:startOverride w:val="1"/>
    </w:lvlOverride>
    <w:lvlOverride w:ilvl="1"/>
    <w:lvlOverride w:ilvl="2"/>
    <w:lvlOverride w:ilvl="3"/>
    <w:lvlOverride w:ilvl="4"/>
    <w:lvlOverride w:ilvl="5"/>
    <w:lvlOverride w:ilvl="6"/>
    <w:lvlOverride w:ilvl="7"/>
    <w:lvlOverride w:ilvl="8"/>
  </w:num>
  <w:num w:numId="7" w16cid:durableId="9291928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16692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14610734">
    <w:abstractNumId w:val="17"/>
  </w:num>
  <w:num w:numId="10" w16cid:durableId="1950968521">
    <w:abstractNumId w:val="6"/>
  </w:num>
  <w:num w:numId="11" w16cid:durableId="1234664169">
    <w:abstractNumId w:val="9"/>
  </w:num>
  <w:num w:numId="12" w16cid:durableId="1064330398">
    <w:abstractNumId w:val="30"/>
  </w:num>
  <w:num w:numId="13" w16cid:durableId="1651403492">
    <w:abstractNumId w:val="28"/>
  </w:num>
  <w:num w:numId="14" w16cid:durableId="1340694094">
    <w:abstractNumId w:val="13"/>
  </w:num>
  <w:num w:numId="15" w16cid:durableId="393702873">
    <w:abstractNumId w:val="29"/>
  </w:num>
  <w:num w:numId="16" w16cid:durableId="1436902670">
    <w:abstractNumId w:val="14"/>
  </w:num>
  <w:num w:numId="17" w16cid:durableId="408574088">
    <w:abstractNumId w:val="7"/>
  </w:num>
  <w:num w:numId="18" w16cid:durableId="1659071427">
    <w:abstractNumId w:val="1"/>
  </w:num>
  <w:num w:numId="19" w16cid:durableId="103810825">
    <w:abstractNumId w:val="16"/>
  </w:num>
  <w:num w:numId="20" w16cid:durableId="1835611162">
    <w:abstractNumId w:val="16"/>
  </w:num>
  <w:num w:numId="21" w16cid:durableId="1708212044">
    <w:abstractNumId w:val="18"/>
  </w:num>
  <w:num w:numId="22" w16cid:durableId="440610359">
    <w:abstractNumId w:val="22"/>
  </w:num>
  <w:num w:numId="23" w16cid:durableId="1513258668">
    <w:abstractNumId w:val="8"/>
  </w:num>
  <w:num w:numId="24" w16cid:durableId="1833593795">
    <w:abstractNumId w:val="18"/>
  </w:num>
  <w:num w:numId="25" w16cid:durableId="1569341891">
    <w:abstractNumId w:val="12"/>
  </w:num>
  <w:num w:numId="26" w16cid:durableId="68425742">
    <w:abstractNumId w:val="4"/>
  </w:num>
  <w:num w:numId="27" w16cid:durableId="1196112792">
    <w:abstractNumId w:val="3"/>
  </w:num>
  <w:num w:numId="28" w16cid:durableId="1167480511">
    <w:abstractNumId w:val="0"/>
  </w:num>
  <w:num w:numId="29" w16cid:durableId="2130314638">
    <w:abstractNumId w:val="10"/>
  </w:num>
  <w:num w:numId="30" w16cid:durableId="1598324140">
    <w:abstractNumId w:val="27"/>
  </w:num>
  <w:num w:numId="31" w16cid:durableId="1478108881">
    <w:abstractNumId w:val="23"/>
  </w:num>
  <w:num w:numId="32" w16cid:durableId="413624517">
    <w:abstractNumId w:val="24"/>
  </w:num>
  <w:num w:numId="33" w16cid:durableId="2104571381">
    <w:abstractNumId w:val="19"/>
  </w:num>
  <w:num w:numId="34" w16cid:durableId="1174493734">
    <w:abstractNumId w:val="2"/>
  </w:num>
  <w:num w:numId="35" w16cid:durableId="2044594512">
    <w:abstractNumId w:val="25"/>
  </w:num>
  <w:num w:numId="36" w16cid:durableId="196596375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408"/>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0FE1"/>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2FA8"/>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25E"/>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9"/>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BA5"/>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0F9"/>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BC0"/>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255"/>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5A5B"/>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922731"/>
  <w15:docId w15:val="{BEB077BD-464E-486D-9B0D-5907BF9A1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A9A0B-5534-4365-A3CA-170E15AD4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2351</TotalTime>
  <Pages>117</Pages>
  <Words>24146</Words>
  <Characters>137634</Characters>
  <Application>Microsoft Office Word</Application>
  <DocSecurity>0</DocSecurity>
  <Lines>1146</Lines>
  <Paragraphs>322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161458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Ofeli Kirakosyan</cp:lastModifiedBy>
  <cp:revision>4</cp:revision>
  <cp:lastPrinted>2018-02-16T07:12:00Z</cp:lastPrinted>
  <dcterms:created xsi:type="dcterms:W3CDTF">2019-10-28T07:04:00Z</dcterms:created>
  <dcterms:modified xsi:type="dcterms:W3CDTF">2025-11-26T00:29:00Z</dcterms:modified>
</cp:coreProperties>
</file>